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5593" w:type="dxa"/>
        <w:tblInd w:w="-34" w:type="dxa"/>
        <w:tblLayout w:type="fixed"/>
        <w:tblLook w:val="04A0" w:firstRow="1" w:lastRow="0" w:firstColumn="1" w:lastColumn="0" w:noHBand="0" w:noVBand="1"/>
      </w:tblPr>
      <w:tblGrid>
        <w:gridCol w:w="1469"/>
        <w:gridCol w:w="888"/>
        <w:gridCol w:w="1182"/>
        <w:gridCol w:w="1800"/>
        <w:gridCol w:w="1348"/>
        <w:gridCol w:w="3512"/>
        <w:gridCol w:w="5394"/>
      </w:tblGrid>
      <w:tr w:rsidR="0032081A" w:rsidRPr="005C7441" w14:paraId="32B4BF94" w14:textId="77777777" w:rsidTr="00EE2F62">
        <w:trPr>
          <w:cantSplit/>
          <w:trHeight w:val="446"/>
          <w:tblHeader/>
        </w:trPr>
        <w:tc>
          <w:tcPr>
            <w:tcW w:w="1469" w:type="dxa"/>
            <w:noWrap/>
            <w:hideMark/>
          </w:tcPr>
          <w:p w14:paraId="2E05471B" w14:textId="49BE2FCB" w:rsidR="0032081A" w:rsidRDefault="0032081A">
            <w:pPr>
              <w:rPr>
                <w:b/>
                <w:bCs/>
              </w:rPr>
            </w:pPr>
            <w:r w:rsidRPr="005C7441">
              <w:rPr>
                <w:b/>
                <w:bCs/>
              </w:rPr>
              <w:t>Comment N</w:t>
            </w:r>
            <w:r w:rsidR="00940925">
              <w:rPr>
                <w:b/>
                <w:bCs/>
              </w:rPr>
              <w:t>umber:</w:t>
            </w:r>
          </w:p>
          <w:p w14:paraId="2A54FEC4" w14:textId="4F36F9AA" w:rsidR="00EB5AFB" w:rsidRPr="005C7441" w:rsidRDefault="00EB5AFB">
            <w:pPr>
              <w:rPr>
                <w:b/>
                <w:bCs/>
              </w:rPr>
            </w:pPr>
            <w:r>
              <w:rPr>
                <w:b/>
                <w:bCs/>
              </w:rPr>
              <w:t>Name-#</w:t>
            </w:r>
          </w:p>
        </w:tc>
        <w:tc>
          <w:tcPr>
            <w:tcW w:w="888" w:type="dxa"/>
          </w:tcPr>
          <w:p w14:paraId="19BE6E1C" w14:textId="4C5B165E" w:rsidR="0032081A" w:rsidRDefault="0032081A" w:rsidP="0032081A">
            <w:pPr>
              <w:rPr>
                <w:b/>
                <w:bCs/>
              </w:rPr>
            </w:pPr>
            <w:r>
              <w:rPr>
                <w:b/>
                <w:bCs/>
              </w:rPr>
              <w:t xml:space="preserve">Change Log </w:t>
            </w:r>
            <w:r w:rsidR="007D6BB1">
              <w:rPr>
                <w:b/>
                <w:bCs/>
              </w:rPr>
              <w:t>ID</w:t>
            </w:r>
            <w:r>
              <w:rPr>
                <w:b/>
                <w:bCs/>
              </w:rPr>
              <w:t xml:space="preserve"> #</w:t>
            </w:r>
            <w:r>
              <w:rPr>
                <w:rStyle w:val="Funotenzeichen"/>
                <w:b/>
                <w:bCs/>
              </w:rPr>
              <w:footnoteReference w:id="1"/>
            </w:r>
          </w:p>
        </w:tc>
        <w:tc>
          <w:tcPr>
            <w:tcW w:w="1182" w:type="dxa"/>
            <w:noWrap/>
            <w:hideMark/>
          </w:tcPr>
          <w:p w14:paraId="3992F7E5" w14:textId="40278FA3" w:rsidR="0032081A" w:rsidRPr="005C7441" w:rsidRDefault="0032081A">
            <w:pPr>
              <w:rPr>
                <w:b/>
                <w:bCs/>
              </w:rPr>
            </w:pPr>
            <w:r>
              <w:rPr>
                <w:b/>
                <w:bCs/>
              </w:rPr>
              <w:t>Annex</w:t>
            </w:r>
            <w:r w:rsidR="00940925">
              <w:rPr>
                <w:b/>
                <w:bCs/>
              </w:rPr>
              <w:t xml:space="preserve"> / Section</w:t>
            </w:r>
          </w:p>
        </w:tc>
        <w:tc>
          <w:tcPr>
            <w:tcW w:w="1800" w:type="dxa"/>
            <w:noWrap/>
            <w:hideMark/>
          </w:tcPr>
          <w:p w14:paraId="563CF038" w14:textId="268D4C90" w:rsidR="0032081A" w:rsidRDefault="0032081A">
            <w:pPr>
              <w:rPr>
                <w:b/>
                <w:bCs/>
              </w:rPr>
            </w:pPr>
            <w:r>
              <w:rPr>
                <w:b/>
                <w:bCs/>
              </w:rPr>
              <w:t>Section</w:t>
            </w:r>
            <w:r w:rsidR="00940925">
              <w:rPr>
                <w:b/>
                <w:bCs/>
              </w:rPr>
              <w:t>, Table, Figure</w:t>
            </w:r>
          </w:p>
          <w:p w14:paraId="7AD880FD" w14:textId="77777777" w:rsidR="0032081A" w:rsidRPr="005C7441" w:rsidRDefault="0032081A">
            <w:pPr>
              <w:rPr>
                <w:b/>
                <w:bCs/>
              </w:rPr>
            </w:pPr>
          </w:p>
        </w:tc>
        <w:tc>
          <w:tcPr>
            <w:tcW w:w="1348" w:type="dxa"/>
            <w:noWrap/>
            <w:hideMark/>
          </w:tcPr>
          <w:p w14:paraId="5ED95249" w14:textId="54FC474E" w:rsidR="0032081A" w:rsidRPr="005C7441" w:rsidRDefault="0032081A">
            <w:pPr>
              <w:rPr>
                <w:b/>
                <w:bCs/>
              </w:rPr>
            </w:pPr>
            <w:r w:rsidRPr="005C7441">
              <w:rPr>
                <w:b/>
                <w:bCs/>
              </w:rPr>
              <w:t>Type</w:t>
            </w:r>
            <w:r w:rsidR="00940925">
              <w:rPr>
                <w:b/>
                <w:bCs/>
              </w:rPr>
              <w:t xml:space="preserve"> of change</w:t>
            </w:r>
          </w:p>
        </w:tc>
        <w:tc>
          <w:tcPr>
            <w:tcW w:w="3512" w:type="dxa"/>
            <w:noWrap/>
            <w:hideMark/>
          </w:tcPr>
          <w:p w14:paraId="52369568" w14:textId="136EC952" w:rsidR="0032081A" w:rsidRPr="005C7441" w:rsidRDefault="00940925">
            <w:pPr>
              <w:rPr>
                <w:b/>
                <w:bCs/>
              </w:rPr>
            </w:pPr>
            <w:r>
              <w:rPr>
                <w:b/>
                <w:bCs/>
              </w:rPr>
              <w:t xml:space="preserve">Reason for the change, or </w:t>
            </w:r>
            <w:r w:rsidR="003D2844">
              <w:rPr>
                <w:b/>
                <w:bCs/>
              </w:rPr>
              <w:t>what you want to accomplish</w:t>
            </w:r>
          </w:p>
        </w:tc>
        <w:tc>
          <w:tcPr>
            <w:tcW w:w="5394" w:type="dxa"/>
            <w:noWrap/>
            <w:hideMark/>
          </w:tcPr>
          <w:p w14:paraId="130E9D49" w14:textId="3890D4AC" w:rsidR="0032081A" w:rsidRPr="005C7441" w:rsidRDefault="0032081A">
            <w:pPr>
              <w:rPr>
                <w:b/>
                <w:bCs/>
              </w:rPr>
            </w:pPr>
            <w:r w:rsidRPr="005C7441">
              <w:rPr>
                <w:b/>
                <w:bCs/>
              </w:rPr>
              <w:t>Proposed change</w:t>
            </w:r>
            <w:r>
              <w:rPr>
                <w:b/>
                <w:bCs/>
              </w:rPr>
              <w:t xml:space="preserve"> </w:t>
            </w:r>
            <w:r w:rsidR="00365BD2">
              <w:rPr>
                <w:b/>
                <w:bCs/>
              </w:rPr>
              <w:t xml:space="preserve">to </w:t>
            </w:r>
            <w:r w:rsidR="00523455">
              <w:rPr>
                <w:b/>
                <w:bCs/>
              </w:rPr>
              <w:t>ITU-R M.2092-1</w:t>
            </w:r>
            <w:r w:rsidR="00940925">
              <w:rPr>
                <w:b/>
                <w:bCs/>
              </w:rPr>
              <w:t>, short editorial changes can be include here (large changes should be documented below)</w:t>
            </w:r>
          </w:p>
        </w:tc>
      </w:tr>
      <w:tr w:rsidR="0032081A" w:rsidRPr="00C96EB6" w14:paraId="634B3687" w14:textId="77777777" w:rsidTr="00EE2F62">
        <w:trPr>
          <w:cantSplit/>
          <w:trHeight w:val="1500"/>
        </w:trPr>
        <w:tc>
          <w:tcPr>
            <w:tcW w:w="1469" w:type="dxa"/>
          </w:tcPr>
          <w:p w14:paraId="5B26643C" w14:textId="4FEC1A67" w:rsidR="0032081A" w:rsidRPr="00EB5AFB" w:rsidRDefault="0032081A">
            <w:pPr>
              <w:rPr>
                <w:i/>
              </w:rPr>
            </w:pPr>
          </w:p>
        </w:tc>
        <w:tc>
          <w:tcPr>
            <w:tcW w:w="888" w:type="dxa"/>
          </w:tcPr>
          <w:p w14:paraId="6AE038F9" w14:textId="764CA7F1" w:rsidR="0032081A" w:rsidRPr="00EB5AFB" w:rsidRDefault="0032081A">
            <w:pPr>
              <w:rPr>
                <w:i/>
              </w:rPr>
            </w:pPr>
          </w:p>
        </w:tc>
        <w:tc>
          <w:tcPr>
            <w:tcW w:w="1182" w:type="dxa"/>
          </w:tcPr>
          <w:p w14:paraId="36F686DE" w14:textId="505BB991" w:rsidR="0032081A" w:rsidRPr="00EB5AFB" w:rsidRDefault="00337B7A">
            <w:pPr>
              <w:rPr>
                <w:i/>
              </w:rPr>
            </w:pPr>
            <w:r>
              <w:rPr>
                <w:i/>
              </w:rPr>
              <w:t>4</w:t>
            </w:r>
          </w:p>
        </w:tc>
        <w:tc>
          <w:tcPr>
            <w:tcW w:w="1800" w:type="dxa"/>
          </w:tcPr>
          <w:p w14:paraId="2AA0C765" w14:textId="6BC49431" w:rsidR="0032081A" w:rsidRPr="00EB5AFB" w:rsidRDefault="009E3B44">
            <w:pPr>
              <w:rPr>
                <w:i/>
              </w:rPr>
            </w:pPr>
            <w:r>
              <w:rPr>
                <w:i/>
              </w:rPr>
              <w:t>Multiple sections within Annex 4, section 4 – Link Layer</w:t>
            </w:r>
          </w:p>
        </w:tc>
        <w:tc>
          <w:tcPr>
            <w:tcW w:w="1348" w:type="dxa"/>
          </w:tcPr>
          <w:p w14:paraId="750E31E0" w14:textId="265DCADC" w:rsidR="0032081A" w:rsidRPr="003D2844" w:rsidRDefault="003D2844">
            <w:pPr>
              <w:rPr>
                <w:i/>
              </w:rPr>
            </w:pPr>
            <w:r>
              <w:rPr>
                <w:i/>
              </w:rPr>
              <w:t>Tech</w:t>
            </w:r>
            <w:r w:rsidR="009E3B44">
              <w:rPr>
                <w:i/>
              </w:rPr>
              <w:t>ical clarification</w:t>
            </w:r>
          </w:p>
        </w:tc>
        <w:tc>
          <w:tcPr>
            <w:tcW w:w="3512" w:type="dxa"/>
          </w:tcPr>
          <w:p w14:paraId="3C9C4374" w14:textId="10E6F4EE" w:rsidR="0032081A" w:rsidRPr="003D2844" w:rsidRDefault="009E3B44" w:rsidP="00C75571">
            <w:pPr>
              <w:rPr>
                <w:i/>
                <w:lang w:val="en-US"/>
              </w:rPr>
            </w:pPr>
            <w:r>
              <w:rPr>
                <w:i/>
                <w:lang w:val="en-US"/>
              </w:rPr>
              <w:t>The link layer for the VDE-TER has some inconsistencies and invalid references including how the term “data sessions” are used and references to “Session ID”, which is not used anymore.</w:t>
            </w:r>
          </w:p>
        </w:tc>
        <w:tc>
          <w:tcPr>
            <w:tcW w:w="5394" w:type="dxa"/>
          </w:tcPr>
          <w:p w14:paraId="51D49454" w14:textId="05B0C161" w:rsidR="0032081A" w:rsidRPr="003D2844" w:rsidRDefault="009E3B44">
            <w:pPr>
              <w:rPr>
                <w:i/>
                <w:lang w:val="en-US"/>
              </w:rPr>
            </w:pPr>
            <w:r>
              <w:rPr>
                <w:i/>
                <w:lang w:val="en-US"/>
              </w:rPr>
              <w:t>Modify the sections as proposed below.</w:t>
            </w:r>
          </w:p>
        </w:tc>
      </w:tr>
      <w:tr w:rsidR="0032081A" w:rsidRPr="005C7441" w14:paraId="30F2DB80" w14:textId="77777777" w:rsidTr="00EE2F62">
        <w:trPr>
          <w:cantSplit/>
          <w:trHeight w:val="300"/>
        </w:trPr>
        <w:tc>
          <w:tcPr>
            <w:tcW w:w="1469" w:type="dxa"/>
          </w:tcPr>
          <w:p w14:paraId="1D8F836B" w14:textId="61854F0E" w:rsidR="0032081A" w:rsidRPr="00365BD2" w:rsidRDefault="00A727D6" w:rsidP="00810629">
            <w:pPr>
              <w:rPr>
                <w:i/>
              </w:rPr>
            </w:pPr>
            <w:r>
              <w:rPr>
                <w:i/>
              </w:rPr>
              <w:t>IEC WG15-1</w:t>
            </w:r>
          </w:p>
        </w:tc>
        <w:tc>
          <w:tcPr>
            <w:tcW w:w="888" w:type="dxa"/>
          </w:tcPr>
          <w:p w14:paraId="25B15333" w14:textId="77777777" w:rsidR="0032081A" w:rsidRPr="005C7441" w:rsidRDefault="0032081A" w:rsidP="00810629"/>
        </w:tc>
        <w:tc>
          <w:tcPr>
            <w:tcW w:w="1182" w:type="dxa"/>
          </w:tcPr>
          <w:p w14:paraId="1ED18F44" w14:textId="2FBDC9A5" w:rsidR="0032081A" w:rsidRPr="005C7441" w:rsidRDefault="00A727D6" w:rsidP="00810629">
            <w:r>
              <w:t>4</w:t>
            </w:r>
          </w:p>
        </w:tc>
        <w:tc>
          <w:tcPr>
            <w:tcW w:w="1800" w:type="dxa"/>
          </w:tcPr>
          <w:p w14:paraId="6871DEF8" w14:textId="2273446E" w:rsidR="0032081A" w:rsidRPr="00AB016F" w:rsidRDefault="00A727D6" w:rsidP="00810629">
            <w:pPr>
              <w:rPr>
                <w:lang w:val="en-US"/>
              </w:rPr>
            </w:pPr>
            <w:r>
              <w:rPr>
                <w:lang w:val="en-US"/>
              </w:rPr>
              <w:t>4.30</w:t>
            </w:r>
          </w:p>
        </w:tc>
        <w:tc>
          <w:tcPr>
            <w:tcW w:w="1348" w:type="dxa"/>
          </w:tcPr>
          <w:p w14:paraId="7383C3EE" w14:textId="29232D5F" w:rsidR="0032081A" w:rsidRPr="00AB016F" w:rsidRDefault="00A727D6" w:rsidP="00810629">
            <w:pPr>
              <w:rPr>
                <w:lang w:val="en-US"/>
              </w:rPr>
            </w:pPr>
            <w:r>
              <w:rPr>
                <w:lang w:val="en-US"/>
              </w:rPr>
              <w:t>Technical clarification</w:t>
            </w:r>
          </w:p>
        </w:tc>
        <w:tc>
          <w:tcPr>
            <w:tcW w:w="3512" w:type="dxa"/>
          </w:tcPr>
          <w:p w14:paraId="21007A9F" w14:textId="2FAE276C" w:rsidR="0032081A" w:rsidRPr="00230EF4" w:rsidRDefault="00A727D6" w:rsidP="00810629">
            <w:pPr>
              <w:tabs>
                <w:tab w:val="left" w:pos="2412"/>
              </w:tabs>
              <w:rPr>
                <w:lang w:val="en-US"/>
              </w:rPr>
            </w:pPr>
            <w:r>
              <w:rPr>
                <w:lang w:val="en-US"/>
              </w:rPr>
              <w:t>Segment should not span multiple data sessions.</w:t>
            </w:r>
          </w:p>
        </w:tc>
        <w:tc>
          <w:tcPr>
            <w:tcW w:w="5394" w:type="dxa"/>
          </w:tcPr>
          <w:p w14:paraId="110531EE" w14:textId="356ECFEC" w:rsidR="00A727D6" w:rsidRPr="00A727D6" w:rsidRDefault="00A727D6" w:rsidP="00A727D6">
            <w:pPr>
              <w:tabs>
                <w:tab w:val="left" w:pos="794"/>
                <w:tab w:val="left" w:pos="1191"/>
                <w:tab w:val="left" w:pos="1588"/>
                <w:tab w:val="left" w:pos="1985"/>
              </w:tabs>
              <w:overflowPunct w:val="0"/>
              <w:autoSpaceDE w:val="0"/>
              <w:autoSpaceDN w:val="0"/>
              <w:adjustRightInd w:val="0"/>
              <w:spacing w:before="320"/>
              <w:jc w:val="both"/>
              <w:textAlignment w:val="baseline"/>
              <w:rPr>
                <w:rFonts w:ascii="Times New Roman" w:eastAsia="Times New Roman" w:hAnsi="Times New Roman" w:cs="Times New Roman"/>
                <w:sz w:val="24"/>
                <w:szCs w:val="20"/>
                <w:lang w:val="fr-FR" w:eastAsia="en-US"/>
              </w:rPr>
            </w:pPr>
            <w:r w:rsidRPr="00A727D6">
              <w:rPr>
                <w:rFonts w:ascii="Times New Roman" w:eastAsia="Times New Roman" w:hAnsi="Times New Roman" w:cs="Times New Roman"/>
                <w:sz w:val="24"/>
                <w:szCs w:val="20"/>
                <w:lang w:val="en-GB" w:eastAsia="en-US"/>
              </w:rPr>
              <w:t xml:space="preserve">Segments may span multiple fragments, but not multiple data sessions. </w:t>
            </w:r>
            <w:r w:rsidRPr="00A727D6">
              <w:rPr>
                <w:rFonts w:ascii="Times New Roman" w:eastAsia="Times New Roman" w:hAnsi="Times New Roman" w:cs="Times New Roman"/>
                <w:sz w:val="24"/>
                <w:szCs w:val="20"/>
                <w:lang w:val="fr-FR" w:eastAsia="en-US"/>
              </w:rPr>
              <w:t xml:space="preserve">See Fig. 44. </w:t>
            </w:r>
          </w:p>
          <w:p w14:paraId="2A6CF4AA" w14:textId="77777777" w:rsidR="0032081A" w:rsidRPr="005C7441" w:rsidRDefault="0032081A" w:rsidP="00810629">
            <w:pPr>
              <w:rPr>
                <w:lang w:val="en-US"/>
              </w:rPr>
            </w:pPr>
          </w:p>
        </w:tc>
      </w:tr>
      <w:tr w:rsidR="00A727D6" w:rsidRPr="005C7441" w14:paraId="117A514B" w14:textId="77777777" w:rsidTr="00EE2F62">
        <w:trPr>
          <w:cantSplit/>
          <w:trHeight w:val="300"/>
        </w:trPr>
        <w:tc>
          <w:tcPr>
            <w:tcW w:w="1469" w:type="dxa"/>
          </w:tcPr>
          <w:p w14:paraId="78495EA1" w14:textId="4D9EA624" w:rsidR="00A727D6" w:rsidRPr="00365BD2" w:rsidRDefault="00BE74A6" w:rsidP="00810629">
            <w:pPr>
              <w:rPr>
                <w:i/>
              </w:rPr>
            </w:pPr>
            <w:r>
              <w:rPr>
                <w:i/>
              </w:rPr>
              <w:t>IEC WG15-2</w:t>
            </w:r>
          </w:p>
        </w:tc>
        <w:tc>
          <w:tcPr>
            <w:tcW w:w="888" w:type="dxa"/>
          </w:tcPr>
          <w:p w14:paraId="31C02D71" w14:textId="77777777" w:rsidR="00A727D6" w:rsidRPr="005C7441" w:rsidRDefault="00A727D6" w:rsidP="00810629"/>
        </w:tc>
        <w:tc>
          <w:tcPr>
            <w:tcW w:w="1182" w:type="dxa"/>
          </w:tcPr>
          <w:p w14:paraId="349C11B5" w14:textId="5A588832" w:rsidR="00A727D6" w:rsidRPr="005C7441" w:rsidRDefault="00BE74A6" w:rsidP="00810629">
            <w:r>
              <w:t>4</w:t>
            </w:r>
          </w:p>
        </w:tc>
        <w:tc>
          <w:tcPr>
            <w:tcW w:w="1800" w:type="dxa"/>
          </w:tcPr>
          <w:p w14:paraId="6260156F" w14:textId="6AC28B18" w:rsidR="00A727D6" w:rsidRPr="00AB016F" w:rsidRDefault="00344D44" w:rsidP="00810629">
            <w:pPr>
              <w:rPr>
                <w:lang w:val="en-US"/>
              </w:rPr>
            </w:pPr>
            <w:r>
              <w:rPr>
                <w:lang w:val="en-US"/>
              </w:rPr>
              <w:t>4.9.10</w:t>
            </w:r>
            <w:r w:rsidR="003C2BBA">
              <w:rPr>
                <w:lang w:val="en-US"/>
              </w:rPr>
              <w:t>, Table 47</w:t>
            </w:r>
          </w:p>
        </w:tc>
        <w:tc>
          <w:tcPr>
            <w:tcW w:w="1348" w:type="dxa"/>
          </w:tcPr>
          <w:p w14:paraId="1B232482" w14:textId="62CAE0C3" w:rsidR="00A727D6" w:rsidRPr="00AB016F" w:rsidRDefault="00344D44" w:rsidP="00810629">
            <w:pPr>
              <w:rPr>
                <w:lang w:val="en-US"/>
              </w:rPr>
            </w:pPr>
            <w:r>
              <w:rPr>
                <w:lang w:val="en-US"/>
              </w:rPr>
              <w:t>Technical clarification</w:t>
            </w:r>
          </w:p>
        </w:tc>
        <w:tc>
          <w:tcPr>
            <w:tcW w:w="3512" w:type="dxa"/>
          </w:tcPr>
          <w:p w14:paraId="07A17F76" w14:textId="77777777" w:rsidR="00A727D6" w:rsidRDefault="003C2BBA" w:rsidP="00810629">
            <w:pPr>
              <w:tabs>
                <w:tab w:val="left" w:pos="2412"/>
              </w:tabs>
              <w:rPr>
                <w:lang w:val="en-US"/>
              </w:rPr>
            </w:pPr>
            <w:r>
              <w:rPr>
                <w:lang w:val="en-US"/>
              </w:rPr>
              <w:t xml:space="preserve">Fragments are contained within a TDMA frame, not a session. </w:t>
            </w:r>
          </w:p>
          <w:p w14:paraId="2E3C5942" w14:textId="2F849981" w:rsidR="003C2BBA" w:rsidRPr="00230EF4" w:rsidRDefault="003C2BBA" w:rsidP="00810629">
            <w:pPr>
              <w:tabs>
                <w:tab w:val="left" w:pos="2412"/>
              </w:tabs>
              <w:rPr>
                <w:lang w:val="en-US"/>
              </w:rPr>
            </w:pPr>
            <w:r>
              <w:rPr>
                <w:lang w:val="en-US"/>
              </w:rPr>
              <w:t>Footnote on the wrong field</w:t>
            </w:r>
          </w:p>
        </w:tc>
        <w:tc>
          <w:tcPr>
            <w:tcW w:w="5394" w:type="dxa"/>
          </w:tcPr>
          <w:p w14:paraId="5C38FE22" w14:textId="60C846CB" w:rsidR="00A727D6" w:rsidRPr="005C7441" w:rsidRDefault="003C2BBA" w:rsidP="00810629">
            <w:pPr>
              <w:rPr>
                <w:lang w:val="en-US"/>
              </w:rPr>
            </w:pPr>
            <w:r>
              <w:rPr>
                <w:lang w:val="en-US"/>
              </w:rPr>
              <w:t>See IEC WG15-2 below.</w:t>
            </w:r>
          </w:p>
        </w:tc>
      </w:tr>
      <w:tr w:rsidR="00A727D6" w:rsidRPr="005C7441" w14:paraId="69D82818" w14:textId="77777777" w:rsidTr="00EE2F62">
        <w:trPr>
          <w:cantSplit/>
          <w:trHeight w:val="300"/>
        </w:trPr>
        <w:tc>
          <w:tcPr>
            <w:tcW w:w="1469" w:type="dxa"/>
          </w:tcPr>
          <w:p w14:paraId="4818D4AA" w14:textId="5171A49B" w:rsidR="00A727D6" w:rsidRPr="00365BD2" w:rsidRDefault="003B6A5E" w:rsidP="00810629">
            <w:pPr>
              <w:rPr>
                <w:i/>
              </w:rPr>
            </w:pPr>
            <w:r>
              <w:rPr>
                <w:i/>
              </w:rPr>
              <w:t>IEC WG15-3</w:t>
            </w:r>
          </w:p>
        </w:tc>
        <w:tc>
          <w:tcPr>
            <w:tcW w:w="888" w:type="dxa"/>
          </w:tcPr>
          <w:p w14:paraId="7BA3532C" w14:textId="77777777" w:rsidR="00A727D6" w:rsidRPr="005C7441" w:rsidRDefault="00A727D6" w:rsidP="00810629"/>
        </w:tc>
        <w:tc>
          <w:tcPr>
            <w:tcW w:w="1182" w:type="dxa"/>
          </w:tcPr>
          <w:p w14:paraId="43BAC1E2" w14:textId="0FC49EDC" w:rsidR="00A727D6" w:rsidRPr="005C7441" w:rsidRDefault="003B6A5E" w:rsidP="00810629">
            <w:r>
              <w:t>4</w:t>
            </w:r>
          </w:p>
        </w:tc>
        <w:tc>
          <w:tcPr>
            <w:tcW w:w="1800" w:type="dxa"/>
          </w:tcPr>
          <w:p w14:paraId="6EACE187" w14:textId="40331FC9" w:rsidR="00A727D6" w:rsidRPr="00AB016F" w:rsidRDefault="003B6A5E" w:rsidP="00810629">
            <w:pPr>
              <w:rPr>
                <w:lang w:val="en-US"/>
              </w:rPr>
            </w:pPr>
            <w:r>
              <w:rPr>
                <w:lang w:val="en-US"/>
              </w:rPr>
              <w:t>4.2.6</w:t>
            </w:r>
          </w:p>
        </w:tc>
        <w:tc>
          <w:tcPr>
            <w:tcW w:w="1348" w:type="dxa"/>
          </w:tcPr>
          <w:p w14:paraId="7954DD7E" w14:textId="225DF00F" w:rsidR="00A727D6" w:rsidRPr="00AB016F" w:rsidRDefault="003B6A5E" w:rsidP="00810629">
            <w:pPr>
              <w:rPr>
                <w:lang w:val="en-US"/>
              </w:rPr>
            </w:pPr>
            <w:r>
              <w:rPr>
                <w:lang w:val="en-US"/>
              </w:rPr>
              <w:t>Technical clarification</w:t>
            </w:r>
          </w:p>
        </w:tc>
        <w:tc>
          <w:tcPr>
            <w:tcW w:w="3512" w:type="dxa"/>
          </w:tcPr>
          <w:p w14:paraId="47C228E1" w14:textId="6C69929D" w:rsidR="00A727D6" w:rsidRPr="00230EF4" w:rsidRDefault="00A1487A" w:rsidP="00810629">
            <w:pPr>
              <w:tabs>
                <w:tab w:val="left" w:pos="2412"/>
              </w:tabs>
              <w:rPr>
                <w:lang w:val="en-US"/>
              </w:rPr>
            </w:pPr>
            <w:r>
              <w:rPr>
                <w:lang w:val="en-US"/>
              </w:rPr>
              <w:t xml:space="preserve">The description of “data session” is not consistent.  </w:t>
            </w:r>
            <w:r>
              <w:rPr>
                <w:bCs/>
                <w:lang w:val="en-ZA"/>
              </w:rPr>
              <w:t>For clarity and compatibility with other statements in the document, modify as follows:</w:t>
            </w:r>
          </w:p>
        </w:tc>
        <w:tc>
          <w:tcPr>
            <w:tcW w:w="5394" w:type="dxa"/>
          </w:tcPr>
          <w:p w14:paraId="6ABDEE53" w14:textId="77777777" w:rsidR="00A1487A" w:rsidRPr="00A1487A" w:rsidRDefault="00A1487A" w:rsidP="00A1487A">
            <w:pPr>
              <w:keepNext/>
              <w:keepLines/>
              <w:tabs>
                <w:tab w:val="left" w:pos="794"/>
                <w:tab w:val="left" w:pos="1191"/>
                <w:tab w:val="left" w:pos="1588"/>
                <w:tab w:val="left" w:pos="1985"/>
              </w:tabs>
              <w:overflowPunct w:val="0"/>
              <w:autoSpaceDE w:val="0"/>
              <w:autoSpaceDN w:val="0"/>
              <w:adjustRightInd w:val="0"/>
              <w:spacing w:before="200"/>
              <w:ind w:left="794" w:hanging="794"/>
              <w:jc w:val="both"/>
              <w:textAlignment w:val="baseline"/>
              <w:outlineLvl w:val="2"/>
              <w:rPr>
                <w:rFonts w:ascii="Times New Roman" w:eastAsia="Calibri" w:hAnsi="Times New Roman" w:cs="Times New Roman"/>
                <w:b/>
                <w:sz w:val="24"/>
                <w:szCs w:val="20"/>
                <w:lang w:val="en-GB" w:eastAsia="en-US"/>
              </w:rPr>
            </w:pPr>
            <w:bookmarkStart w:id="0" w:name="_Toc35545384"/>
            <w:r w:rsidRPr="00A1487A">
              <w:rPr>
                <w:rFonts w:ascii="Times New Roman" w:eastAsia="Calibri" w:hAnsi="Times New Roman" w:cs="Times New Roman"/>
                <w:b/>
                <w:caps/>
                <w:sz w:val="24"/>
                <w:lang w:val="en-GB" w:eastAsia="en-US"/>
              </w:rPr>
              <w:t>4.2.6</w:t>
            </w:r>
            <w:r w:rsidRPr="00A1487A">
              <w:rPr>
                <w:rFonts w:ascii="Times New Roman" w:eastAsia="Calibri" w:hAnsi="Times New Roman" w:cs="Times New Roman"/>
                <w:b/>
                <w:caps/>
                <w:sz w:val="24"/>
                <w:lang w:val="en-GB" w:eastAsia="en-US"/>
              </w:rPr>
              <w:tab/>
            </w:r>
            <w:r w:rsidRPr="00A1487A">
              <w:rPr>
                <w:rFonts w:ascii="Times New Roman" w:eastAsia="Calibri" w:hAnsi="Times New Roman" w:cs="Times New Roman"/>
                <w:b/>
                <w:sz w:val="24"/>
                <w:szCs w:val="20"/>
                <w:lang w:val="en-GB" w:eastAsia="en-US"/>
              </w:rPr>
              <w:t>Data session</w:t>
            </w:r>
            <w:bookmarkEnd w:id="0"/>
          </w:p>
          <w:p w14:paraId="136CDDF7" w14:textId="772B4DDF" w:rsidR="00A1487A" w:rsidRPr="00A1487A" w:rsidRDefault="00A1487A" w:rsidP="00A1487A">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GB" w:eastAsia="en-US"/>
              </w:rPr>
            </w:pPr>
            <w:r w:rsidRPr="00A1487A">
              <w:rPr>
                <w:rFonts w:ascii="Times New Roman" w:eastAsia="Times New Roman" w:hAnsi="Times New Roman" w:cs="Times New Roman"/>
                <w:sz w:val="24"/>
                <w:szCs w:val="20"/>
                <w:lang w:val="en-GB" w:eastAsia="en-US"/>
              </w:rPr>
              <w:t xml:space="preserve">A data session refers to the </w:t>
            </w:r>
            <w:r w:rsidR="009A1962">
              <w:rPr>
                <w:rFonts w:ascii="Times New Roman" w:eastAsia="Times New Roman" w:hAnsi="Times New Roman" w:cs="Times New Roman"/>
                <w:sz w:val="24"/>
                <w:szCs w:val="20"/>
                <w:lang w:val="en-GB" w:eastAsia="en-US"/>
              </w:rPr>
              <w:t xml:space="preserve">period of </w:t>
            </w:r>
            <w:r w:rsidRPr="00A1487A">
              <w:rPr>
                <w:rFonts w:ascii="Times New Roman" w:eastAsia="Times New Roman" w:hAnsi="Times New Roman" w:cs="Times New Roman"/>
                <w:sz w:val="24"/>
                <w:szCs w:val="20"/>
                <w:lang w:val="en-GB" w:eastAsia="en-US"/>
              </w:rPr>
              <w:t>data transfer</w:t>
            </w:r>
            <w:r w:rsidR="009A1962">
              <w:rPr>
                <w:rFonts w:ascii="Times New Roman" w:eastAsia="Times New Roman" w:hAnsi="Times New Roman" w:cs="Times New Roman"/>
                <w:sz w:val="24"/>
                <w:szCs w:val="20"/>
                <w:lang w:val="en-GB" w:eastAsia="en-US"/>
              </w:rPr>
              <w:t xml:space="preserve">, </w:t>
            </w:r>
            <w:r w:rsidRPr="00A1487A">
              <w:rPr>
                <w:rFonts w:ascii="Times New Roman" w:eastAsia="Times New Roman" w:hAnsi="Times New Roman" w:cs="Times New Roman"/>
                <w:sz w:val="24"/>
                <w:szCs w:val="20"/>
                <w:lang w:val="en-GB" w:eastAsia="en-US"/>
              </w:rPr>
              <w:t xml:space="preserve"> </w:t>
            </w:r>
            <w:r w:rsidR="009A1962" w:rsidRPr="009A1962">
              <w:rPr>
                <w:rFonts w:ascii="Arial" w:eastAsia="Times New Roman" w:hAnsi="Arial" w:cs="Times New Roman"/>
                <w:bCs/>
                <w:sz w:val="20"/>
                <w:szCs w:val="20"/>
                <w:lang w:val="en-ZA" w:eastAsia="en-US"/>
              </w:rPr>
              <w:t>starting with the first fragment, and ending with a fragment that sets the Continue Data session flag to “End data session” and may span multiple</w:t>
            </w:r>
            <w:r w:rsidR="009A1962" w:rsidRPr="00A1487A">
              <w:rPr>
                <w:rFonts w:ascii="Times New Roman" w:eastAsia="Times New Roman" w:hAnsi="Times New Roman" w:cs="Times New Roman"/>
                <w:sz w:val="24"/>
                <w:szCs w:val="20"/>
                <w:lang w:val="en-GB" w:eastAsia="en-US"/>
              </w:rPr>
              <w:t xml:space="preserve"> </w:t>
            </w:r>
            <w:r w:rsidRPr="00A1487A">
              <w:rPr>
                <w:rFonts w:ascii="Times New Roman" w:eastAsia="Times New Roman" w:hAnsi="Times New Roman" w:cs="Times New Roman"/>
                <w:sz w:val="24"/>
                <w:szCs w:val="20"/>
                <w:lang w:val="en-GB" w:eastAsia="en-US"/>
              </w:rPr>
              <w:t>TDMA frame</w:t>
            </w:r>
            <w:r w:rsidR="009A1962">
              <w:rPr>
                <w:rFonts w:ascii="Times New Roman" w:eastAsia="Times New Roman" w:hAnsi="Times New Roman" w:cs="Times New Roman"/>
                <w:sz w:val="24"/>
                <w:szCs w:val="20"/>
                <w:lang w:val="en-GB" w:eastAsia="en-US"/>
              </w:rPr>
              <w:t>s</w:t>
            </w:r>
            <w:r w:rsidRPr="00A1487A">
              <w:rPr>
                <w:rFonts w:ascii="Times New Roman" w:eastAsia="Times New Roman" w:hAnsi="Times New Roman" w:cs="Times New Roman"/>
                <w:sz w:val="24"/>
                <w:szCs w:val="20"/>
                <w:lang w:val="en-GB" w:eastAsia="en-US"/>
              </w:rPr>
              <w:t>. See § 4.17.</w:t>
            </w:r>
          </w:p>
          <w:p w14:paraId="7EA70E2F" w14:textId="77777777" w:rsidR="00A727D6" w:rsidRPr="005C7441" w:rsidRDefault="00A727D6" w:rsidP="00810629">
            <w:pPr>
              <w:rPr>
                <w:lang w:val="en-US"/>
              </w:rPr>
            </w:pPr>
          </w:p>
        </w:tc>
      </w:tr>
      <w:tr w:rsidR="00A727D6" w:rsidRPr="005C7441" w14:paraId="5FEA6A8D" w14:textId="77777777" w:rsidTr="00EE2F62">
        <w:trPr>
          <w:cantSplit/>
          <w:trHeight w:val="300"/>
        </w:trPr>
        <w:tc>
          <w:tcPr>
            <w:tcW w:w="1469" w:type="dxa"/>
          </w:tcPr>
          <w:p w14:paraId="21421D49" w14:textId="533164F3" w:rsidR="00A727D6" w:rsidRPr="00365BD2" w:rsidRDefault="009A1962" w:rsidP="00810629">
            <w:pPr>
              <w:rPr>
                <w:i/>
              </w:rPr>
            </w:pPr>
            <w:r>
              <w:rPr>
                <w:i/>
              </w:rPr>
              <w:lastRenderedPageBreak/>
              <w:t>IEC WG15-4</w:t>
            </w:r>
          </w:p>
        </w:tc>
        <w:tc>
          <w:tcPr>
            <w:tcW w:w="888" w:type="dxa"/>
          </w:tcPr>
          <w:p w14:paraId="006A4CB2" w14:textId="77777777" w:rsidR="00A727D6" w:rsidRPr="005C7441" w:rsidRDefault="00A727D6" w:rsidP="00810629"/>
        </w:tc>
        <w:tc>
          <w:tcPr>
            <w:tcW w:w="1182" w:type="dxa"/>
          </w:tcPr>
          <w:p w14:paraId="090CED9B" w14:textId="28FAA2AF" w:rsidR="00A727D6" w:rsidRPr="005C7441" w:rsidRDefault="009A1962" w:rsidP="00810629">
            <w:r>
              <w:t>4</w:t>
            </w:r>
          </w:p>
        </w:tc>
        <w:tc>
          <w:tcPr>
            <w:tcW w:w="1800" w:type="dxa"/>
          </w:tcPr>
          <w:p w14:paraId="50041BD7" w14:textId="37C7AA96" w:rsidR="00A727D6" w:rsidRPr="00AB016F" w:rsidRDefault="009A1962" w:rsidP="00810629">
            <w:pPr>
              <w:rPr>
                <w:lang w:val="en-US"/>
              </w:rPr>
            </w:pPr>
            <w:r>
              <w:rPr>
                <w:lang w:val="en-US"/>
              </w:rPr>
              <w:t>4.2.7</w:t>
            </w:r>
          </w:p>
        </w:tc>
        <w:tc>
          <w:tcPr>
            <w:tcW w:w="1348" w:type="dxa"/>
          </w:tcPr>
          <w:p w14:paraId="48ACE5DA" w14:textId="2BB3C849" w:rsidR="00A727D6" w:rsidRPr="00AB016F" w:rsidRDefault="009A1962" w:rsidP="00810629">
            <w:pPr>
              <w:rPr>
                <w:lang w:val="en-US"/>
              </w:rPr>
            </w:pPr>
            <w:r>
              <w:rPr>
                <w:lang w:val="en-US"/>
              </w:rPr>
              <w:t>Technical clarification</w:t>
            </w:r>
          </w:p>
        </w:tc>
        <w:tc>
          <w:tcPr>
            <w:tcW w:w="3512" w:type="dxa"/>
          </w:tcPr>
          <w:p w14:paraId="2BFABD27" w14:textId="69738563" w:rsidR="00A727D6" w:rsidRPr="00230EF4" w:rsidRDefault="009A1962" w:rsidP="00810629">
            <w:pPr>
              <w:tabs>
                <w:tab w:val="left" w:pos="2412"/>
              </w:tabs>
              <w:rPr>
                <w:lang w:val="en-US"/>
              </w:rPr>
            </w:pPr>
            <w:r>
              <w:rPr>
                <w:lang w:val="en-US"/>
              </w:rPr>
              <w:t>With the modification proposed in IEC WG15-3, this section is no longer required and should be deleted</w:t>
            </w:r>
          </w:p>
        </w:tc>
        <w:tc>
          <w:tcPr>
            <w:tcW w:w="5394" w:type="dxa"/>
          </w:tcPr>
          <w:p w14:paraId="2381C25C" w14:textId="56D5D5D2" w:rsidR="009A1962" w:rsidRPr="009A1962" w:rsidRDefault="009A1962" w:rsidP="009A1962">
            <w:pPr>
              <w:keepNext/>
              <w:keepLines/>
              <w:tabs>
                <w:tab w:val="left" w:pos="794"/>
                <w:tab w:val="left" w:pos="1191"/>
                <w:tab w:val="left" w:pos="1588"/>
                <w:tab w:val="left" w:pos="1985"/>
              </w:tabs>
              <w:overflowPunct w:val="0"/>
              <w:autoSpaceDE w:val="0"/>
              <w:autoSpaceDN w:val="0"/>
              <w:adjustRightInd w:val="0"/>
              <w:spacing w:before="200"/>
              <w:ind w:left="794" w:hanging="794"/>
              <w:jc w:val="both"/>
              <w:textAlignment w:val="baseline"/>
              <w:outlineLvl w:val="2"/>
              <w:rPr>
                <w:rFonts w:ascii="Times New Roman" w:eastAsia="Calibri" w:hAnsi="Times New Roman" w:cs="Times New Roman"/>
                <w:b/>
                <w:sz w:val="24"/>
                <w:szCs w:val="20"/>
                <w:lang w:val="en-GB" w:eastAsia="en-US"/>
              </w:rPr>
            </w:pPr>
            <w:bookmarkStart w:id="1" w:name="_Ref35447942"/>
            <w:bookmarkStart w:id="2" w:name="_Toc35545386"/>
            <w:r w:rsidRPr="009A1962">
              <w:rPr>
                <w:rFonts w:ascii="Times New Roman" w:eastAsia="Calibri" w:hAnsi="Times New Roman" w:cs="Times New Roman"/>
                <w:b/>
                <w:caps/>
                <w:sz w:val="24"/>
                <w:lang w:val="en-GB" w:eastAsia="en-US"/>
              </w:rPr>
              <w:t>4.2.</w:t>
            </w:r>
            <w:r>
              <w:rPr>
                <w:rFonts w:ascii="Times New Roman" w:eastAsia="Calibri" w:hAnsi="Times New Roman" w:cs="Times New Roman"/>
                <w:b/>
                <w:caps/>
                <w:sz w:val="24"/>
                <w:lang w:val="en-GB" w:eastAsia="en-US"/>
              </w:rPr>
              <w:t>7</w:t>
            </w:r>
            <w:r w:rsidRPr="009A1962">
              <w:rPr>
                <w:rFonts w:ascii="Times New Roman" w:eastAsia="Calibri" w:hAnsi="Times New Roman" w:cs="Times New Roman"/>
                <w:b/>
                <w:caps/>
                <w:sz w:val="24"/>
                <w:lang w:val="en-GB" w:eastAsia="en-US"/>
              </w:rPr>
              <w:tab/>
            </w:r>
            <w:r w:rsidRPr="009A1962">
              <w:rPr>
                <w:rFonts w:ascii="Times New Roman" w:eastAsia="Calibri" w:hAnsi="Times New Roman" w:cs="Times New Roman"/>
                <w:b/>
                <w:sz w:val="24"/>
                <w:szCs w:val="20"/>
                <w:lang w:val="en-GB" w:eastAsia="en-US"/>
              </w:rPr>
              <w:t>Data fragment</w:t>
            </w:r>
            <w:bookmarkEnd w:id="1"/>
            <w:bookmarkEnd w:id="2"/>
          </w:p>
          <w:p w14:paraId="440A1103" w14:textId="77777777" w:rsidR="009A1962" w:rsidRPr="009A1962" w:rsidRDefault="009A1962" w:rsidP="009A1962">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4"/>
                <w:lang w:val="en-GB" w:eastAsia="en-GB"/>
              </w:rPr>
            </w:pPr>
            <w:r w:rsidRPr="009A1962">
              <w:rPr>
                <w:rFonts w:ascii="Times New Roman" w:eastAsia="Times New Roman" w:hAnsi="Times New Roman" w:cs="Times New Roman"/>
                <w:sz w:val="24"/>
                <w:szCs w:val="20"/>
                <w:lang w:val="en-GB" w:eastAsia="en-US"/>
              </w:rPr>
              <w:t>During</w:t>
            </w:r>
            <w:r w:rsidRPr="009A1962">
              <w:rPr>
                <w:rFonts w:ascii="Times New Roman" w:eastAsia="Times New Roman" w:hAnsi="Times New Roman" w:cs="Times New Roman"/>
                <w:sz w:val="24"/>
                <w:szCs w:val="24"/>
                <w:lang w:val="en-GB" w:eastAsia="en-GB"/>
              </w:rPr>
              <w:t xml:space="preserve"> a data session, the data may be broken into multiple data fragments to be transmitted in separate slots. The data fragments refer to the start fragment, continuation fragment and end fragment VDE messages. See </w:t>
            </w:r>
            <w:r w:rsidRPr="009A1962">
              <w:rPr>
                <w:rFonts w:ascii="Times New Roman" w:eastAsia="Times New Roman" w:hAnsi="Times New Roman" w:cs="Times New Roman"/>
                <w:sz w:val="24"/>
                <w:szCs w:val="20"/>
                <w:lang w:val="en-GB" w:eastAsia="en-US"/>
              </w:rPr>
              <w:t>§</w:t>
            </w:r>
            <w:r w:rsidRPr="009A1962">
              <w:rPr>
                <w:rFonts w:ascii="Times New Roman" w:eastAsia="Times New Roman" w:hAnsi="Times New Roman" w:cs="Times New Roman"/>
                <w:sz w:val="24"/>
                <w:szCs w:val="24"/>
                <w:lang w:val="en-GB" w:eastAsia="en-GB"/>
              </w:rPr>
              <w:t xml:space="preserve"> 4.17.</w:t>
            </w:r>
          </w:p>
          <w:p w14:paraId="4D375CA8" w14:textId="77777777" w:rsidR="00A727D6" w:rsidRPr="005C7441" w:rsidRDefault="00A727D6" w:rsidP="00810629">
            <w:pPr>
              <w:rPr>
                <w:lang w:val="en-US"/>
              </w:rPr>
            </w:pPr>
          </w:p>
        </w:tc>
      </w:tr>
      <w:tr w:rsidR="009A1962" w:rsidRPr="005C7441" w14:paraId="18334F0B" w14:textId="77777777" w:rsidTr="00EE2F62">
        <w:trPr>
          <w:cantSplit/>
          <w:trHeight w:val="300"/>
        </w:trPr>
        <w:tc>
          <w:tcPr>
            <w:tcW w:w="1469" w:type="dxa"/>
          </w:tcPr>
          <w:p w14:paraId="2EDAFE68" w14:textId="039BA78C" w:rsidR="009A1962" w:rsidRPr="00365BD2" w:rsidRDefault="00DC5504" w:rsidP="00810629">
            <w:pPr>
              <w:rPr>
                <w:i/>
              </w:rPr>
            </w:pPr>
            <w:r>
              <w:rPr>
                <w:i/>
              </w:rPr>
              <w:t>IEC WG15-5</w:t>
            </w:r>
          </w:p>
        </w:tc>
        <w:tc>
          <w:tcPr>
            <w:tcW w:w="888" w:type="dxa"/>
          </w:tcPr>
          <w:p w14:paraId="225EB8C5" w14:textId="77777777" w:rsidR="009A1962" w:rsidRPr="005C7441" w:rsidRDefault="009A1962" w:rsidP="00810629"/>
        </w:tc>
        <w:tc>
          <w:tcPr>
            <w:tcW w:w="1182" w:type="dxa"/>
          </w:tcPr>
          <w:p w14:paraId="26E32101" w14:textId="05776494" w:rsidR="009A1962" w:rsidRPr="005C7441" w:rsidRDefault="00DC5504" w:rsidP="00810629">
            <w:r>
              <w:t>4</w:t>
            </w:r>
          </w:p>
        </w:tc>
        <w:tc>
          <w:tcPr>
            <w:tcW w:w="1800" w:type="dxa"/>
          </w:tcPr>
          <w:p w14:paraId="7275E91E" w14:textId="63B40942" w:rsidR="009A1962" w:rsidRPr="00AB016F" w:rsidRDefault="00DC5504" w:rsidP="00810629">
            <w:pPr>
              <w:rPr>
                <w:lang w:val="en-US"/>
              </w:rPr>
            </w:pPr>
            <w:r>
              <w:rPr>
                <w:lang w:val="en-US"/>
              </w:rPr>
              <w:t>4.17</w:t>
            </w:r>
          </w:p>
        </w:tc>
        <w:tc>
          <w:tcPr>
            <w:tcW w:w="1348" w:type="dxa"/>
          </w:tcPr>
          <w:p w14:paraId="307D2839" w14:textId="031F95FB" w:rsidR="009A1962" w:rsidRPr="00AB016F" w:rsidRDefault="00DC5504" w:rsidP="00810629">
            <w:pPr>
              <w:rPr>
                <w:lang w:val="en-US"/>
              </w:rPr>
            </w:pPr>
            <w:r>
              <w:rPr>
                <w:lang w:val="en-US"/>
              </w:rPr>
              <w:t>Technical clarification</w:t>
            </w:r>
          </w:p>
        </w:tc>
        <w:tc>
          <w:tcPr>
            <w:tcW w:w="3512" w:type="dxa"/>
          </w:tcPr>
          <w:p w14:paraId="4C7CE427" w14:textId="38F7C840" w:rsidR="009A1962" w:rsidRPr="00230EF4" w:rsidRDefault="00DC5504" w:rsidP="00810629">
            <w:pPr>
              <w:tabs>
                <w:tab w:val="left" w:pos="2412"/>
              </w:tabs>
              <w:rPr>
                <w:lang w:val="en-US"/>
              </w:rPr>
            </w:pPr>
            <w:r>
              <w:rPr>
                <w:lang w:val="en-US"/>
              </w:rPr>
              <w:t xml:space="preserve">This section needs to be modified </w:t>
            </w:r>
            <w:r w:rsidRPr="00DC5504">
              <w:rPr>
                <w:lang w:val="en-US"/>
              </w:rPr>
              <w:t>-</w:t>
            </w:r>
            <w:r>
              <w:rPr>
                <w:lang w:val="en-US"/>
              </w:rPr>
              <w:t>d</w:t>
            </w:r>
            <w:r w:rsidRPr="00DC5504">
              <w:rPr>
                <w:lang w:val="en-US"/>
              </w:rPr>
              <w:t>ue to the new Data Session definition</w:t>
            </w:r>
            <w:r>
              <w:rPr>
                <w:lang w:val="en-US"/>
              </w:rPr>
              <w:t>.</w:t>
            </w:r>
          </w:p>
        </w:tc>
        <w:tc>
          <w:tcPr>
            <w:tcW w:w="5394" w:type="dxa"/>
          </w:tcPr>
          <w:p w14:paraId="5652B629" w14:textId="77777777" w:rsidR="00DC5504" w:rsidRPr="00DC5504" w:rsidRDefault="00DC5504" w:rsidP="00DC5504">
            <w:pPr>
              <w:tabs>
                <w:tab w:val="left" w:pos="794"/>
                <w:tab w:val="left" w:pos="1191"/>
                <w:tab w:val="left" w:pos="1588"/>
                <w:tab w:val="left" w:pos="1985"/>
              </w:tabs>
              <w:overflowPunct w:val="0"/>
              <w:autoSpaceDE w:val="0"/>
              <w:autoSpaceDN w:val="0"/>
              <w:adjustRightInd w:val="0"/>
              <w:spacing w:before="320"/>
              <w:jc w:val="both"/>
              <w:textAlignment w:val="baseline"/>
              <w:rPr>
                <w:rFonts w:ascii="Times New Roman" w:eastAsia="Times New Roman" w:hAnsi="Times New Roman" w:cs="Times New Roman"/>
                <w:sz w:val="24"/>
                <w:szCs w:val="20"/>
                <w:lang w:val="en-GB" w:eastAsia="en-GB"/>
              </w:rPr>
            </w:pPr>
            <w:r w:rsidRPr="00DC5504">
              <w:rPr>
                <w:rFonts w:ascii="Times New Roman" w:eastAsia="Times New Roman" w:hAnsi="Times New Roman" w:cs="Times New Roman"/>
                <w:sz w:val="24"/>
                <w:szCs w:val="20"/>
                <w:lang w:val="en-GB" w:eastAsia="en-GB"/>
              </w:rPr>
              <w:t>All data fragments will be transmitted on DC slots on the assigned LC only. ACK/NACK messages will be transmitted on the DSCH slots as assigned.</w:t>
            </w:r>
          </w:p>
          <w:p w14:paraId="3E2334C9" w14:textId="2DEFFA3B" w:rsidR="00DC5504" w:rsidRPr="00DC5504" w:rsidRDefault="00DC5504" w:rsidP="00DC550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GB" w:eastAsia="en-GB"/>
              </w:rPr>
            </w:pPr>
            <w:r w:rsidRPr="00DC5504">
              <w:rPr>
                <w:rFonts w:ascii="Times New Roman" w:eastAsia="Times New Roman" w:hAnsi="Times New Roman" w:cs="Times New Roman"/>
                <w:sz w:val="24"/>
                <w:szCs w:val="20"/>
                <w:lang w:val="en-GB" w:eastAsia="en-GB"/>
              </w:rPr>
              <w:t xml:space="preserve">When data exceeds the data packet payload capacity, then data should be broken up and transmitted in fragments. </w:t>
            </w:r>
          </w:p>
          <w:p w14:paraId="67ACE074" w14:textId="77777777" w:rsidR="00DC5504" w:rsidRPr="00DC5504" w:rsidRDefault="00DC5504" w:rsidP="00DC550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GB" w:eastAsia="en-GB"/>
              </w:rPr>
            </w:pPr>
            <w:r w:rsidRPr="00DC5504">
              <w:rPr>
                <w:rFonts w:ascii="Times New Roman" w:eastAsia="Times New Roman" w:hAnsi="Times New Roman" w:cs="Times New Roman"/>
                <w:sz w:val="24"/>
                <w:szCs w:val="20"/>
                <w:lang w:val="en-GB" w:eastAsia="en-GB"/>
              </w:rPr>
              <w:t>The first data fragment starts with a start fragment (#74) message, continues with continuation fragment (#75) messages onwards and ends with an end fragment (#76) message.</w:t>
            </w:r>
          </w:p>
          <w:p w14:paraId="6E499703" w14:textId="77777777" w:rsidR="009A1962" w:rsidRPr="005C7441" w:rsidRDefault="009A1962" w:rsidP="00DC5504">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lang w:val="en-US"/>
              </w:rPr>
            </w:pPr>
          </w:p>
        </w:tc>
      </w:tr>
      <w:tr w:rsidR="009A1962" w:rsidRPr="005C7441" w14:paraId="190FA1C3" w14:textId="77777777" w:rsidTr="00EE2F62">
        <w:trPr>
          <w:cantSplit/>
          <w:trHeight w:val="300"/>
        </w:trPr>
        <w:tc>
          <w:tcPr>
            <w:tcW w:w="1469" w:type="dxa"/>
          </w:tcPr>
          <w:p w14:paraId="01AA443B" w14:textId="6EE308DB" w:rsidR="009A1962" w:rsidRPr="00365BD2" w:rsidRDefault="00B71A33" w:rsidP="00810629">
            <w:pPr>
              <w:rPr>
                <w:i/>
              </w:rPr>
            </w:pPr>
            <w:r>
              <w:rPr>
                <w:i/>
              </w:rPr>
              <w:t>IEC WG15-6</w:t>
            </w:r>
          </w:p>
        </w:tc>
        <w:tc>
          <w:tcPr>
            <w:tcW w:w="888" w:type="dxa"/>
          </w:tcPr>
          <w:p w14:paraId="7C08498C" w14:textId="77777777" w:rsidR="009A1962" w:rsidRPr="005C7441" w:rsidRDefault="009A1962" w:rsidP="00810629"/>
        </w:tc>
        <w:tc>
          <w:tcPr>
            <w:tcW w:w="1182" w:type="dxa"/>
          </w:tcPr>
          <w:p w14:paraId="64FA6FF4" w14:textId="16D7BE42" w:rsidR="009A1962" w:rsidRPr="005C7441" w:rsidRDefault="00B71A33" w:rsidP="00810629">
            <w:r>
              <w:t>4</w:t>
            </w:r>
          </w:p>
        </w:tc>
        <w:tc>
          <w:tcPr>
            <w:tcW w:w="1800" w:type="dxa"/>
          </w:tcPr>
          <w:p w14:paraId="76A5BED3" w14:textId="4B47292C" w:rsidR="009A1962" w:rsidRPr="00AB016F" w:rsidRDefault="00B71A33" w:rsidP="00810629">
            <w:pPr>
              <w:rPr>
                <w:lang w:val="en-US"/>
              </w:rPr>
            </w:pPr>
            <w:r>
              <w:rPr>
                <w:lang w:val="en-US"/>
              </w:rPr>
              <w:t>Figure 44</w:t>
            </w:r>
          </w:p>
        </w:tc>
        <w:tc>
          <w:tcPr>
            <w:tcW w:w="1348" w:type="dxa"/>
          </w:tcPr>
          <w:p w14:paraId="4F96A707" w14:textId="405D1589" w:rsidR="009A1962" w:rsidRPr="00AB016F" w:rsidRDefault="00B71A33" w:rsidP="00810629">
            <w:pPr>
              <w:rPr>
                <w:lang w:val="en-US"/>
              </w:rPr>
            </w:pPr>
            <w:r>
              <w:rPr>
                <w:lang w:val="en-US"/>
              </w:rPr>
              <w:t>Technical clarification</w:t>
            </w:r>
          </w:p>
        </w:tc>
        <w:tc>
          <w:tcPr>
            <w:tcW w:w="3512" w:type="dxa"/>
          </w:tcPr>
          <w:p w14:paraId="6192937A" w14:textId="23072DD0" w:rsidR="009A1962" w:rsidRPr="00230EF4" w:rsidRDefault="00B71A33" w:rsidP="00810629">
            <w:pPr>
              <w:tabs>
                <w:tab w:val="left" w:pos="2412"/>
              </w:tabs>
              <w:rPr>
                <w:lang w:val="en-US"/>
              </w:rPr>
            </w:pPr>
            <w:r w:rsidRPr="00B71A33">
              <w:rPr>
                <w:lang w:val="en-US"/>
              </w:rPr>
              <w:t xml:space="preserve">This figure makes it look like there are separate headers on segments. This was discussed at one point but removed and the figure was not updated. This figure is no longer required and is </w:t>
            </w:r>
            <w:r w:rsidR="00085A2B" w:rsidRPr="00B71A33">
              <w:rPr>
                <w:lang w:val="en-US"/>
              </w:rPr>
              <w:t>confusing</w:t>
            </w:r>
            <w:r w:rsidR="00085A2B">
              <w:rPr>
                <w:lang w:val="en-US"/>
              </w:rPr>
              <w:t xml:space="preserve"> and</w:t>
            </w:r>
            <w:r>
              <w:rPr>
                <w:lang w:val="en-US"/>
              </w:rPr>
              <w:t xml:space="preserve"> should be deleted.</w:t>
            </w:r>
          </w:p>
        </w:tc>
        <w:tc>
          <w:tcPr>
            <w:tcW w:w="5394" w:type="dxa"/>
          </w:tcPr>
          <w:p w14:paraId="4F30AAA7" w14:textId="7856E302" w:rsidR="00B71A33" w:rsidRPr="00B71A33" w:rsidRDefault="00B71A33" w:rsidP="00B71A33">
            <w:pPr>
              <w:rPr>
                <w:lang w:val="en-US"/>
              </w:rPr>
            </w:pPr>
            <w:r>
              <w:rPr>
                <w:lang w:val="en-US"/>
              </w:rPr>
              <w:t>See IEC WG15-6 below.</w:t>
            </w:r>
          </w:p>
        </w:tc>
      </w:tr>
      <w:tr w:rsidR="00B71A33" w:rsidRPr="005C7441" w14:paraId="21303B49" w14:textId="77777777" w:rsidTr="00EE2F62">
        <w:trPr>
          <w:cantSplit/>
          <w:trHeight w:val="300"/>
        </w:trPr>
        <w:tc>
          <w:tcPr>
            <w:tcW w:w="1469" w:type="dxa"/>
          </w:tcPr>
          <w:p w14:paraId="69C52DAF" w14:textId="4B3BA162" w:rsidR="00B71A33" w:rsidRPr="00365BD2" w:rsidRDefault="00562482" w:rsidP="00810629">
            <w:pPr>
              <w:rPr>
                <w:i/>
              </w:rPr>
            </w:pPr>
            <w:r>
              <w:rPr>
                <w:i/>
              </w:rPr>
              <w:t>IEC WG15-7</w:t>
            </w:r>
          </w:p>
        </w:tc>
        <w:tc>
          <w:tcPr>
            <w:tcW w:w="888" w:type="dxa"/>
          </w:tcPr>
          <w:p w14:paraId="4C7681FE" w14:textId="77777777" w:rsidR="00B71A33" w:rsidRPr="005C7441" w:rsidRDefault="00B71A33" w:rsidP="00810629"/>
        </w:tc>
        <w:tc>
          <w:tcPr>
            <w:tcW w:w="1182" w:type="dxa"/>
          </w:tcPr>
          <w:p w14:paraId="7965CAEE" w14:textId="49AB167A" w:rsidR="00B71A33" w:rsidRPr="005C7441" w:rsidRDefault="00562482" w:rsidP="00810629">
            <w:r>
              <w:t>4</w:t>
            </w:r>
          </w:p>
        </w:tc>
        <w:tc>
          <w:tcPr>
            <w:tcW w:w="1800" w:type="dxa"/>
          </w:tcPr>
          <w:p w14:paraId="51270E9C" w14:textId="1A403E9D" w:rsidR="00B71A33" w:rsidRPr="00AB016F" w:rsidRDefault="00562482" w:rsidP="00810629">
            <w:pPr>
              <w:rPr>
                <w:lang w:val="en-US"/>
              </w:rPr>
            </w:pPr>
            <w:r>
              <w:rPr>
                <w:lang w:val="en-US"/>
              </w:rPr>
              <w:t>4.9, Table 33</w:t>
            </w:r>
          </w:p>
        </w:tc>
        <w:tc>
          <w:tcPr>
            <w:tcW w:w="1348" w:type="dxa"/>
          </w:tcPr>
          <w:p w14:paraId="62686424" w14:textId="45728113" w:rsidR="00B71A33" w:rsidRPr="00AB016F" w:rsidRDefault="00562482" w:rsidP="00810629">
            <w:pPr>
              <w:rPr>
                <w:lang w:val="en-US"/>
              </w:rPr>
            </w:pPr>
            <w:r>
              <w:rPr>
                <w:lang w:val="en-US"/>
              </w:rPr>
              <w:t>Technical clarification</w:t>
            </w:r>
          </w:p>
        </w:tc>
        <w:tc>
          <w:tcPr>
            <w:tcW w:w="3512" w:type="dxa"/>
          </w:tcPr>
          <w:p w14:paraId="59D6A161" w14:textId="00F3947C" w:rsidR="00B71A33" w:rsidRPr="00230EF4" w:rsidRDefault="00562482" w:rsidP="00810629">
            <w:pPr>
              <w:tabs>
                <w:tab w:val="left" w:pos="2412"/>
              </w:tabs>
              <w:rPr>
                <w:lang w:val="en-US"/>
              </w:rPr>
            </w:pPr>
            <w:r>
              <w:rPr>
                <w:lang w:val="en-US"/>
              </w:rPr>
              <w:t>Fragments should refer to TDMA fame, not data session.</w:t>
            </w:r>
          </w:p>
        </w:tc>
        <w:tc>
          <w:tcPr>
            <w:tcW w:w="5394" w:type="dxa"/>
          </w:tcPr>
          <w:p w14:paraId="19F9DA16" w14:textId="7BE6C3EF" w:rsidR="00B71A33" w:rsidRPr="005C7441" w:rsidRDefault="00562482" w:rsidP="00810629">
            <w:pPr>
              <w:rPr>
                <w:lang w:val="en-US"/>
              </w:rPr>
            </w:pPr>
            <w:r>
              <w:rPr>
                <w:lang w:val="en-US"/>
              </w:rPr>
              <w:t>See IEC</w:t>
            </w:r>
            <w:r w:rsidR="00AC3B57">
              <w:rPr>
                <w:lang w:val="en-US"/>
              </w:rPr>
              <w:t xml:space="preserve"> </w:t>
            </w:r>
            <w:r>
              <w:rPr>
                <w:lang w:val="en-US"/>
              </w:rPr>
              <w:t>WG15-7 below.</w:t>
            </w:r>
          </w:p>
        </w:tc>
      </w:tr>
      <w:tr w:rsidR="00562482" w:rsidRPr="005C7441" w14:paraId="4CB0E3CC" w14:textId="77777777" w:rsidTr="00EE2F62">
        <w:trPr>
          <w:cantSplit/>
          <w:trHeight w:val="300"/>
        </w:trPr>
        <w:tc>
          <w:tcPr>
            <w:tcW w:w="1469" w:type="dxa"/>
          </w:tcPr>
          <w:p w14:paraId="351FF98E" w14:textId="55AD1FF0" w:rsidR="00562482" w:rsidRPr="00365BD2" w:rsidRDefault="00715A93" w:rsidP="00810629">
            <w:pPr>
              <w:rPr>
                <w:i/>
              </w:rPr>
            </w:pPr>
            <w:r>
              <w:rPr>
                <w:i/>
              </w:rPr>
              <w:t>IEC WG15-8</w:t>
            </w:r>
          </w:p>
        </w:tc>
        <w:tc>
          <w:tcPr>
            <w:tcW w:w="888" w:type="dxa"/>
          </w:tcPr>
          <w:p w14:paraId="26B59EBE" w14:textId="77777777" w:rsidR="00562482" w:rsidRPr="005C7441" w:rsidRDefault="00562482" w:rsidP="00810629"/>
        </w:tc>
        <w:tc>
          <w:tcPr>
            <w:tcW w:w="1182" w:type="dxa"/>
          </w:tcPr>
          <w:p w14:paraId="2097B6EB" w14:textId="6DAF1E70" w:rsidR="00562482" w:rsidRPr="005C7441" w:rsidRDefault="00715A93" w:rsidP="00810629">
            <w:r>
              <w:t>4</w:t>
            </w:r>
          </w:p>
        </w:tc>
        <w:tc>
          <w:tcPr>
            <w:tcW w:w="1800" w:type="dxa"/>
          </w:tcPr>
          <w:p w14:paraId="3C7FDC8B" w14:textId="77777777" w:rsidR="00562482" w:rsidRDefault="00715A93" w:rsidP="00810629">
            <w:pPr>
              <w:rPr>
                <w:lang w:val="en-US"/>
              </w:rPr>
            </w:pPr>
            <w:r>
              <w:rPr>
                <w:lang w:val="en-US"/>
              </w:rPr>
              <w:t>4.9.10, Table 47</w:t>
            </w:r>
          </w:p>
          <w:p w14:paraId="425E3AB5" w14:textId="77777777" w:rsidR="00715A93" w:rsidRDefault="00715A93" w:rsidP="00810629">
            <w:pPr>
              <w:rPr>
                <w:lang w:val="en-US"/>
              </w:rPr>
            </w:pPr>
            <w:r>
              <w:rPr>
                <w:lang w:val="en-US"/>
              </w:rPr>
              <w:t>4.9.12, Table 49</w:t>
            </w:r>
          </w:p>
          <w:p w14:paraId="77510B51" w14:textId="701F4357" w:rsidR="00715A93" w:rsidRPr="00AB016F" w:rsidRDefault="00715A93" w:rsidP="00810629">
            <w:pPr>
              <w:rPr>
                <w:lang w:val="en-US"/>
              </w:rPr>
            </w:pPr>
            <w:r>
              <w:rPr>
                <w:lang w:val="en-US"/>
              </w:rPr>
              <w:t>4.17</w:t>
            </w:r>
          </w:p>
        </w:tc>
        <w:tc>
          <w:tcPr>
            <w:tcW w:w="1348" w:type="dxa"/>
          </w:tcPr>
          <w:p w14:paraId="7B2C1A3C" w14:textId="5B4C5D1A" w:rsidR="00562482" w:rsidRPr="00AB016F" w:rsidRDefault="00715A93" w:rsidP="00810629">
            <w:pPr>
              <w:rPr>
                <w:lang w:val="en-US"/>
              </w:rPr>
            </w:pPr>
            <w:r>
              <w:rPr>
                <w:lang w:val="en-US"/>
              </w:rPr>
              <w:t>Technical clarification</w:t>
            </w:r>
          </w:p>
        </w:tc>
        <w:tc>
          <w:tcPr>
            <w:tcW w:w="3512" w:type="dxa"/>
          </w:tcPr>
          <w:p w14:paraId="65F75AB8" w14:textId="4BF8B817" w:rsidR="00562482" w:rsidRPr="00230EF4" w:rsidRDefault="00AC3B57" w:rsidP="00810629">
            <w:pPr>
              <w:tabs>
                <w:tab w:val="left" w:pos="2412"/>
              </w:tabs>
              <w:rPr>
                <w:lang w:val="en-US"/>
              </w:rPr>
            </w:pPr>
            <w:r>
              <w:rPr>
                <w:lang w:val="en-US"/>
              </w:rPr>
              <w:t xml:space="preserve">With the proposed changes, the </w:t>
            </w:r>
            <w:r w:rsidRPr="00AC3B57">
              <w:rPr>
                <w:lang w:val="en-US"/>
              </w:rPr>
              <w:t xml:space="preserve">Start and End fragment </w:t>
            </w:r>
            <w:r>
              <w:rPr>
                <w:lang w:val="en-US"/>
              </w:rPr>
              <w:t>“</w:t>
            </w:r>
            <w:r w:rsidRPr="00AC3B57">
              <w:rPr>
                <w:lang w:val="en-US"/>
              </w:rPr>
              <w:t>continue data session</w:t>
            </w:r>
            <w:r>
              <w:rPr>
                <w:lang w:val="en-US"/>
              </w:rPr>
              <w:t>”</w:t>
            </w:r>
            <w:r w:rsidRPr="00AC3B57">
              <w:rPr>
                <w:lang w:val="en-US"/>
              </w:rPr>
              <w:t xml:space="preserve"> flag needs clarification</w:t>
            </w:r>
          </w:p>
        </w:tc>
        <w:tc>
          <w:tcPr>
            <w:tcW w:w="5394" w:type="dxa"/>
          </w:tcPr>
          <w:p w14:paraId="5D602679" w14:textId="052464A2" w:rsidR="00562482" w:rsidRPr="005C7441" w:rsidRDefault="00AC3B57" w:rsidP="00810629">
            <w:pPr>
              <w:rPr>
                <w:lang w:val="en-US"/>
              </w:rPr>
            </w:pPr>
            <w:r>
              <w:rPr>
                <w:lang w:val="en-US"/>
              </w:rPr>
              <w:t>See IEC WG15-8 below.</w:t>
            </w:r>
          </w:p>
        </w:tc>
      </w:tr>
      <w:tr w:rsidR="00EE2F62" w:rsidRPr="005C7441" w14:paraId="34F948EA" w14:textId="77777777" w:rsidTr="00EE2F62">
        <w:trPr>
          <w:cantSplit/>
          <w:trHeight w:val="300"/>
        </w:trPr>
        <w:tc>
          <w:tcPr>
            <w:tcW w:w="1469" w:type="dxa"/>
          </w:tcPr>
          <w:p w14:paraId="7F0D4BF3" w14:textId="3383F996" w:rsidR="00EE2F62" w:rsidRDefault="00EE2F62" w:rsidP="00810629">
            <w:pPr>
              <w:rPr>
                <w:i/>
              </w:rPr>
            </w:pPr>
            <w:r>
              <w:rPr>
                <w:i/>
              </w:rPr>
              <w:t>IEC WG15-9</w:t>
            </w:r>
          </w:p>
        </w:tc>
        <w:tc>
          <w:tcPr>
            <w:tcW w:w="888" w:type="dxa"/>
          </w:tcPr>
          <w:p w14:paraId="3C27B492" w14:textId="77777777" w:rsidR="00EE2F62" w:rsidRPr="005C7441" w:rsidRDefault="00EE2F62" w:rsidP="00810629"/>
        </w:tc>
        <w:tc>
          <w:tcPr>
            <w:tcW w:w="1182" w:type="dxa"/>
          </w:tcPr>
          <w:p w14:paraId="5A47124A" w14:textId="690AB866" w:rsidR="00EE2F62" w:rsidRDefault="00EE2F62" w:rsidP="00810629">
            <w:r>
              <w:t>5</w:t>
            </w:r>
          </w:p>
        </w:tc>
        <w:tc>
          <w:tcPr>
            <w:tcW w:w="1800" w:type="dxa"/>
          </w:tcPr>
          <w:p w14:paraId="73958522" w14:textId="105FB6F4" w:rsidR="00EE2F62" w:rsidRDefault="00EE2F62" w:rsidP="00810629">
            <w:pPr>
              <w:rPr>
                <w:lang w:val="en-US"/>
              </w:rPr>
            </w:pPr>
            <w:r>
              <w:rPr>
                <w:lang w:val="en-US"/>
              </w:rPr>
              <w:t>4</w:t>
            </w:r>
          </w:p>
        </w:tc>
        <w:tc>
          <w:tcPr>
            <w:tcW w:w="1348" w:type="dxa"/>
          </w:tcPr>
          <w:p w14:paraId="4A216AE7" w14:textId="27A25DAC" w:rsidR="00EE2F62" w:rsidRDefault="00EE2F62" w:rsidP="00810629">
            <w:pPr>
              <w:rPr>
                <w:lang w:val="en-US"/>
              </w:rPr>
            </w:pPr>
            <w:r>
              <w:rPr>
                <w:lang w:val="en-US"/>
              </w:rPr>
              <w:t xml:space="preserve">Editorial </w:t>
            </w:r>
          </w:p>
        </w:tc>
        <w:tc>
          <w:tcPr>
            <w:tcW w:w="3512" w:type="dxa"/>
          </w:tcPr>
          <w:p w14:paraId="7F0EFC00" w14:textId="2995710E" w:rsidR="00EE2F62" w:rsidRPr="00AE54F0" w:rsidRDefault="00EE2F62" w:rsidP="00AE54F0">
            <w:pPr>
              <w:tabs>
                <w:tab w:val="left" w:pos="2412"/>
              </w:tabs>
              <w:rPr>
                <w:lang w:val="en-US"/>
              </w:rPr>
            </w:pPr>
            <w:r>
              <w:rPr>
                <w:lang w:val="en-US"/>
              </w:rPr>
              <w:t>Incorrect reference to the VDE-TER seg</w:t>
            </w:r>
            <w:r w:rsidR="00054756">
              <w:rPr>
                <w:lang w:val="en-US"/>
              </w:rPr>
              <w:t>mentation section</w:t>
            </w:r>
          </w:p>
        </w:tc>
        <w:tc>
          <w:tcPr>
            <w:tcW w:w="5394" w:type="dxa"/>
          </w:tcPr>
          <w:p w14:paraId="6AC91524" w14:textId="77777777" w:rsidR="00054756" w:rsidRPr="00054756" w:rsidRDefault="00054756" w:rsidP="00054756">
            <w:pPr>
              <w:keepNext/>
              <w:keepLines/>
              <w:tabs>
                <w:tab w:val="left" w:pos="794"/>
                <w:tab w:val="left" w:pos="1191"/>
                <w:tab w:val="left" w:pos="1588"/>
                <w:tab w:val="left" w:pos="1985"/>
              </w:tabs>
              <w:overflowPunct w:val="0"/>
              <w:autoSpaceDE w:val="0"/>
              <w:autoSpaceDN w:val="0"/>
              <w:adjustRightInd w:val="0"/>
              <w:spacing w:before="480"/>
              <w:ind w:left="794" w:hanging="794"/>
              <w:jc w:val="both"/>
              <w:textAlignment w:val="baseline"/>
              <w:outlineLvl w:val="0"/>
              <w:rPr>
                <w:rFonts w:ascii="Times New Roman" w:eastAsia="Calibri" w:hAnsi="Times New Roman" w:cs="Times New Roman"/>
                <w:b/>
                <w:sz w:val="24"/>
                <w:szCs w:val="20"/>
                <w:lang w:val="en-GB" w:eastAsia="de-DE"/>
              </w:rPr>
            </w:pPr>
            <w:bookmarkStart w:id="3" w:name="_Toc89869365"/>
            <w:bookmarkStart w:id="4" w:name="_Toc89870143"/>
            <w:bookmarkStart w:id="5" w:name="_Toc89870507"/>
            <w:bookmarkStart w:id="6" w:name="_Toc89871021"/>
            <w:r w:rsidRPr="00054756">
              <w:rPr>
                <w:rFonts w:ascii="Times New Roman" w:eastAsia="Calibri" w:hAnsi="Times New Roman" w:cs="Times New Roman"/>
                <w:b/>
                <w:sz w:val="24"/>
                <w:szCs w:val="20"/>
                <w:lang w:val="en-GB" w:eastAsia="de-DE"/>
              </w:rPr>
              <w:t>4</w:t>
            </w:r>
            <w:r w:rsidRPr="00054756">
              <w:rPr>
                <w:rFonts w:ascii="Times New Roman" w:eastAsia="Calibri" w:hAnsi="Times New Roman" w:cs="Times New Roman"/>
                <w:b/>
                <w:sz w:val="24"/>
                <w:szCs w:val="20"/>
                <w:lang w:val="en-GB" w:eastAsia="de-DE"/>
              </w:rPr>
              <w:tab/>
              <w:t>Segmentation of VHF data exchange-satellite payload</w:t>
            </w:r>
            <w:bookmarkEnd w:id="3"/>
            <w:bookmarkEnd w:id="4"/>
            <w:bookmarkEnd w:id="5"/>
            <w:bookmarkEnd w:id="6"/>
          </w:p>
          <w:p w14:paraId="3F3CECE1" w14:textId="649F978A" w:rsidR="00054756" w:rsidRPr="00054756" w:rsidRDefault="00054756" w:rsidP="00054756">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GB" w:eastAsia="en-US"/>
              </w:rPr>
            </w:pPr>
            <w:r w:rsidRPr="00054756">
              <w:rPr>
                <w:rFonts w:ascii="Times New Roman" w:eastAsia="Times New Roman" w:hAnsi="Times New Roman" w:cs="Times New Roman"/>
                <w:sz w:val="24"/>
                <w:szCs w:val="20"/>
                <w:lang w:val="en-GB" w:eastAsia="en-US"/>
              </w:rPr>
              <w:t xml:space="preserve">See </w:t>
            </w:r>
            <w:r w:rsidRPr="00054756">
              <w:rPr>
                <w:rFonts w:ascii="Times New Roman" w:eastAsia="Times New Roman" w:hAnsi="Times New Roman" w:cs="Times New Roman"/>
                <w:sz w:val="20"/>
                <w:szCs w:val="20"/>
                <w:lang w:val="en-GB" w:eastAsia="en-US"/>
              </w:rPr>
              <w:t>§</w:t>
            </w:r>
            <w:r w:rsidRPr="00054756">
              <w:rPr>
                <w:rFonts w:ascii="Times New Roman" w:eastAsia="Times New Roman" w:hAnsi="Times New Roman" w:cs="Times New Roman"/>
                <w:sz w:val="24"/>
                <w:szCs w:val="20"/>
                <w:lang w:val="en-GB" w:eastAsia="en-US"/>
              </w:rPr>
              <w:t xml:space="preserve"> 4.7, Annex 4.</w:t>
            </w:r>
            <w:r>
              <w:rPr>
                <w:rFonts w:ascii="Times New Roman" w:eastAsia="Times New Roman" w:hAnsi="Times New Roman" w:cs="Times New Roman"/>
                <w:sz w:val="24"/>
                <w:szCs w:val="20"/>
                <w:lang w:val="en-GB" w:eastAsia="en-US"/>
              </w:rPr>
              <w:t>30</w:t>
            </w:r>
          </w:p>
          <w:p w14:paraId="7CE69544" w14:textId="77777777" w:rsidR="00EE2F62" w:rsidRDefault="00EE2F62" w:rsidP="00054756">
            <w:pPr>
              <w:ind w:firstLine="1304"/>
              <w:rPr>
                <w:lang w:val="en-US"/>
              </w:rPr>
            </w:pPr>
          </w:p>
        </w:tc>
      </w:tr>
      <w:tr w:rsidR="00562482" w:rsidRPr="005C7441" w14:paraId="03629CAD" w14:textId="77777777" w:rsidTr="00EE2F62">
        <w:trPr>
          <w:cantSplit/>
          <w:trHeight w:val="300"/>
        </w:trPr>
        <w:tc>
          <w:tcPr>
            <w:tcW w:w="1469" w:type="dxa"/>
          </w:tcPr>
          <w:p w14:paraId="35554992" w14:textId="6BC1E6B0" w:rsidR="00562482" w:rsidRPr="00365BD2" w:rsidRDefault="00AE54F0" w:rsidP="00810629">
            <w:pPr>
              <w:rPr>
                <w:i/>
              </w:rPr>
            </w:pPr>
            <w:r>
              <w:rPr>
                <w:i/>
              </w:rPr>
              <w:t>IEC WG15-</w:t>
            </w:r>
            <w:r w:rsidR="00EE2F62">
              <w:rPr>
                <w:i/>
              </w:rPr>
              <w:t>10</w:t>
            </w:r>
          </w:p>
        </w:tc>
        <w:tc>
          <w:tcPr>
            <w:tcW w:w="888" w:type="dxa"/>
          </w:tcPr>
          <w:p w14:paraId="23F42642" w14:textId="77777777" w:rsidR="00562482" w:rsidRPr="005C7441" w:rsidRDefault="00562482" w:rsidP="00810629"/>
        </w:tc>
        <w:tc>
          <w:tcPr>
            <w:tcW w:w="1182" w:type="dxa"/>
          </w:tcPr>
          <w:p w14:paraId="686C6FA4" w14:textId="37A963A2" w:rsidR="00562482" w:rsidRPr="005C7441" w:rsidRDefault="00AE54F0" w:rsidP="00810629">
            <w:r>
              <w:t>4</w:t>
            </w:r>
          </w:p>
        </w:tc>
        <w:tc>
          <w:tcPr>
            <w:tcW w:w="1800" w:type="dxa"/>
          </w:tcPr>
          <w:p w14:paraId="2303D33A" w14:textId="1884F5B6" w:rsidR="00562482" w:rsidRPr="00AB016F" w:rsidRDefault="00AE54F0" w:rsidP="00810629">
            <w:pPr>
              <w:rPr>
                <w:lang w:val="en-US"/>
              </w:rPr>
            </w:pPr>
            <w:r>
              <w:rPr>
                <w:lang w:val="en-US"/>
              </w:rPr>
              <w:t>Figure 42</w:t>
            </w:r>
          </w:p>
        </w:tc>
        <w:tc>
          <w:tcPr>
            <w:tcW w:w="1348" w:type="dxa"/>
          </w:tcPr>
          <w:p w14:paraId="64CB1A15" w14:textId="46C3ED9C" w:rsidR="00562482" w:rsidRPr="00AB016F" w:rsidRDefault="00AE54F0" w:rsidP="00810629">
            <w:pPr>
              <w:rPr>
                <w:lang w:val="en-US"/>
              </w:rPr>
            </w:pPr>
            <w:r>
              <w:rPr>
                <w:lang w:val="en-US"/>
              </w:rPr>
              <w:t>Technical clarification</w:t>
            </w:r>
          </w:p>
        </w:tc>
        <w:tc>
          <w:tcPr>
            <w:tcW w:w="3512" w:type="dxa"/>
          </w:tcPr>
          <w:p w14:paraId="6A212364" w14:textId="0B33A4D8" w:rsidR="00AE54F0" w:rsidRPr="00AE54F0" w:rsidRDefault="00AE54F0" w:rsidP="00AE54F0">
            <w:pPr>
              <w:tabs>
                <w:tab w:val="left" w:pos="2412"/>
              </w:tabs>
              <w:rPr>
                <w:lang w:val="en-US"/>
              </w:rPr>
            </w:pPr>
            <w:r w:rsidRPr="00AE54F0">
              <w:rPr>
                <w:lang w:val="en-US"/>
              </w:rPr>
              <w:t>Remove “Generate Session ID”, as Session ID is not used and always 0.</w:t>
            </w:r>
          </w:p>
          <w:p w14:paraId="0ACA634C" w14:textId="77777777" w:rsidR="00562482" w:rsidRDefault="00AE54F0" w:rsidP="00AE54F0">
            <w:pPr>
              <w:tabs>
                <w:tab w:val="left" w:pos="2412"/>
              </w:tabs>
              <w:rPr>
                <w:lang w:val="en-US"/>
              </w:rPr>
            </w:pPr>
            <w:r w:rsidRPr="00AE54F0">
              <w:rPr>
                <w:lang w:val="en-US"/>
              </w:rPr>
              <w:t>Remove “…with incremented Session ID” in transition from last fragment received with continuation data flag set.</w:t>
            </w:r>
          </w:p>
          <w:p w14:paraId="5EB47271" w14:textId="31774326" w:rsidR="00085A2B" w:rsidRPr="00230EF4" w:rsidRDefault="00085A2B" w:rsidP="00AE54F0">
            <w:pPr>
              <w:tabs>
                <w:tab w:val="left" w:pos="2412"/>
              </w:tabs>
              <w:rPr>
                <w:lang w:val="en-US"/>
              </w:rPr>
            </w:pPr>
            <w:r>
              <w:rPr>
                <w:lang w:val="en-US"/>
              </w:rPr>
              <w:t>Change “continue data session” to “continue resource usage”</w:t>
            </w:r>
          </w:p>
        </w:tc>
        <w:tc>
          <w:tcPr>
            <w:tcW w:w="5394" w:type="dxa"/>
          </w:tcPr>
          <w:p w14:paraId="3B568584" w14:textId="77777777" w:rsidR="00562482" w:rsidRDefault="00085A2B" w:rsidP="00810629">
            <w:pPr>
              <w:rPr>
                <w:lang w:val="en-US"/>
              </w:rPr>
            </w:pPr>
            <w:r>
              <w:rPr>
                <w:lang w:val="en-US"/>
              </w:rPr>
              <w:t>Note that figures 41 and 42 are difficult to follow and should be updated.  Currently they are only a picture and we should find the source files.</w:t>
            </w:r>
          </w:p>
          <w:p w14:paraId="7ED4B562" w14:textId="77777777" w:rsidR="008C6A30" w:rsidRDefault="008C6A30" w:rsidP="00810629">
            <w:pPr>
              <w:rPr>
                <w:lang w:val="en-US"/>
              </w:rPr>
            </w:pPr>
          </w:p>
          <w:p w14:paraId="4B973895" w14:textId="7B26A8E1" w:rsidR="008C6A30" w:rsidRPr="005C7441" w:rsidRDefault="008C6A30" w:rsidP="00810629">
            <w:pPr>
              <w:rPr>
                <w:lang w:val="en-US"/>
              </w:rPr>
            </w:pPr>
            <w:r>
              <w:rPr>
                <w:lang w:val="en-US"/>
              </w:rPr>
              <w:t>Consider deleting them?</w:t>
            </w:r>
          </w:p>
        </w:tc>
      </w:tr>
      <w:tr w:rsidR="000A1478" w:rsidRPr="005C7441" w14:paraId="488EEB5F" w14:textId="77777777" w:rsidTr="00EE2F62">
        <w:trPr>
          <w:cantSplit/>
          <w:trHeight w:val="300"/>
        </w:trPr>
        <w:tc>
          <w:tcPr>
            <w:tcW w:w="1469" w:type="dxa"/>
          </w:tcPr>
          <w:p w14:paraId="53FB714C" w14:textId="1CE88185" w:rsidR="000A1478" w:rsidRDefault="000A1478" w:rsidP="00810629">
            <w:pPr>
              <w:rPr>
                <w:i/>
              </w:rPr>
            </w:pPr>
            <w:r>
              <w:rPr>
                <w:i/>
              </w:rPr>
              <w:t>IEC WG15-11</w:t>
            </w:r>
          </w:p>
        </w:tc>
        <w:tc>
          <w:tcPr>
            <w:tcW w:w="888" w:type="dxa"/>
          </w:tcPr>
          <w:p w14:paraId="70366139" w14:textId="77777777" w:rsidR="000A1478" w:rsidRPr="005C7441" w:rsidRDefault="000A1478" w:rsidP="00810629"/>
        </w:tc>
        <w:tc>
          <w:tcPr>
            <w:tcW w:w="1182" w:type="dxa"/>
          </w:tcPr>
          <w:p w14:paraId="713CC822" w14:textId="7C35967D" w:rsidR="000A1478" w:rsidRPr="000A1478" w:rsidRDefault="000A1478" w:rsidP="00810629">
            <w:pPr>
              <w:rPr>
                <w:rFonts w:ascii="Calibri" w:hAnsi="Calibri" w:cs="Calibri"/>
                <w:color w:val="000000"/>
              </w:rPr>
            </w:pPr>
            <w:r>
              <w:rPr>
                <w:rFonts w:ascii="Calibri" w:hAnsi="Calibri" w:cs="Calibri"/>
                <w:color w:val="000000"/>
              </w:rPr>
              <w:t xml:space="preserve"> 3</w:t>
            </w:r>
          </w:p>
        </w:tc>
        <w:tc>
          <w:tcPr>
            <w:tcW w:w="1800" w:type="dxa"/>
          </w:tcPr>
          <w:p w14:paraId="43D6A714" w14:textId="149F2AE8" w:rsidR="000A1478" w:rsidRDefault="000A1478" w:rsidP="00810629">
            <w:pPr>
              <w:rPr>
                <w:lang w:val="en-US"/>
              </w:rPr>
            </w:pPr>
            <w:r>
              <w:rPr>
                <w:lang w:val="en-US"/>
              </w:rPr>
              <w:t>5.3</w:t>
            </w:r>
          </w:p>
        </w:tc>
        <w:tc>
          <w:tcPr>
            <w:tcW w:w="1348" w:type="dxa"/>
          </w:tcPr>
          <w:p w14:paraId="1CD4854E" w14:textId="02E77356" w:rsidR="000A1478" w:rsidRDefault="000A1478" w:rsidP="00810629">
            <w:pPr>
              <w:rPr>
                <w:lang w:val="en-US"/>
              </w:rPr>
            </w:pPr>
            <w:r>
              <w:rPr>
                <w:lang w:val="en-US"/>
              </w:rPr>
              <w:t>Technical clarification</w:t>
            </w:r>
          </w:p>
        </w:tc>
        <w:tc>
          <w:tcPr>
            <w:tcW w:w="3512" w:type="dxa"/>
          </w:tcPr>
          <w:p w14:paraId="200ACF6A" w14:textId="4537EC58" w:rsidR="000A1478" w:rsidRPr="000A1478" w:rsidRDefault="000A1478" w:rsidP="000A1478">
            <w:pPr>
              <w:spacing w:after="160" w:line="259" w:lineRule="auto"/>
              <w:rPr>
                <w:rFonts w:ascii="Calibri" w:hAnsi="Calibri" w:cs="Calibri"/>
                <w:color w:val="000000"/>
              </w:rPr>
            </w:pPr>
            <w:r>
              <w:rPr>
                <w:rFonts w:ascii="Calibri" w:hAnsi="Calibri" w:cs="Calibri"/>
                <w:color w:val="000000"/>
              </w:rPr>
              <w:t xml:space="preserve">There should to be a diference between how many slots  a mobile station is allowed to use, verses base stations. </w:t>
            </w:r>
          </w:p>
        </w:tc>
        <w:tc>
          <w:tcPr>
            <w:tcW w:w="5394" w:type="dxa"/>
          </w:tcPr>
          <w:p w14:paraId="67D6FDC2" w14:textId="5D2F3441" w:rsidR="000A1478" w:rsidRPr="002277DD" w:rsidRDefault="000A1478" w:rsidP="000A1478">
            <w:pPr>
              <w:rPr>
                <w:lang w:val="en-GB"/>
              </w:rPr>
            </w:pPr>
            <w:r w:rsidRPr="002277DD">
              <w:rPr>
                <w:lang w:val="en-GB"/>
              </w:rPr>
              <w:t xml:space="preserve">The maximum number of slots allocated by </w:t>
            </w:r>
            <w:del w:id="7" w:author="Autor">
              <w:r w:rsidRPr="002277DD" w:rsidDel="000A1478">
                <w:rPr>
                  <w:lang w:val="en-GB"/>
                </w:rPr>
                <w:delText>one</w:delText>
              </w:r>
            </w:del>
            <w:ins w:id="8" w:author="Autor">
              <w:r>
                <w:rPr>
                  <w:lang w:val="en-GB"/>
                </w:rPr>
                <w:t xml:space="preserve"> a mobile</w:t>
              </w:r>
            </w:ins>
            <w:r w:rsidRPr="002277DD">
              <w:rPr>
                <w:lang w:val="en-GB"/>
              </w:rPr>
              <w:t xml:space="preserve"> station on one channel shall not exceed 50 slots over a period of one minute (2.2% duty cycle), excluding up to 22 slots available for use for retransmission of addressed data. No more than three re-transmission attempts of the same data shall be made.</w:t>
            </w:r>
          </w:p>
          <w:p w14:paraId="59C3D353" w14:textId="77777777" w:rsidR="000A1478" w:rsidRDefault="000A1478" w:rsidP="00810629">
            <w:pPr>
              <w:rPr>
                <w:lang w:val="en-US"/>
              </w:rPr>
            </w:pPr>
          </w:p>
        </w:tc>
      </w:tr>
      <w:tr w:rsidR="000A1478" w:rsidRPr="005C7441" w14:paraId="10505EA2" w14:textId="77777777" w:rsidTr="00EE2F62">
        <w:trPr>
          <w:cantSplit/>
          <w:trHeight w:val="300"/>
        </w:trPr>
        <w:tc>
          <w:tcPr>
            <w:tcW w:w="1469" w:type="dxa"/>
          </w:tcPr>
          <w:p w14:paraId="78A56264" w14:textId="19A747F6" w:rsidR="000A1478" w:rsidRDefault="00AE3178" w:rsidP="00810629">
            <w:pPr>
              <w:rPr>
                <w:i/>
              </w:rPr>
            </w:pPr>
            <w:r>
              <w:rPr>
                <w:i/>
              </w:rPr>
              <w:t>IEC WG15-12</w:t>
            </w:r>
          </w:p>
        </w:tc>
        <w:tc>
          <w:tcPr>
            <w:tcW w:w="888" w:type="dxa"/>
          </w:tcPr>
          <w:p w14:paraId="7BBC93D4" w14:textId="77777777" w:rsidR="000A1478" w:rsidRPr="005C7441" w:rsidRDefault="000A1478" w:rsidP="00810629"/>
        </w:tc>
        <w:tc>
          <w:tcPr>
            <w:tcW w:w="1182" w:type="dxa"/>
          </w:tcPr>
          <w:p w14:paraId="0C8035D0" w14:textId="42E8C055" w:rsidR="000A1478" w:rsidRDefault="00AE3178" w:rsidP="00810629">
            <w:r>
              <w:t>5</w:t>
            </w:r>
          </w:p>
        </w:tc>
        <w:tc>
          <w:tcPr>
            <w:tcW w:w="1800" w:type="dxa"/>
          </w:tcPr>
          <w:p w14:paraId="2D9D218A" w14:textId="1828C9ED" w:rsidR="000A1478" w:rsidRDefault="00AE3178" w:rsidP="00810629">
            <w:pPr>
              <w:rPr>
                <w:lang w:val="en-US"/>
              </w:rPr>
            </w:pPr>
            <w:r>
              <w:rPr>
                <w:lang w:val="en-US"/>
              </w:rPr>
              <w:t>Figures 39 and 40</w:t>
            </w:r>
          </w:p>
        </w:tc>
        <w:tc>
          <w:tcPr>
            <w:tcW w:w="1348" w:type="dxa"/>
          </w:tcPr>
          <w:p w14:paraId="001C6EB9" w14:textId="015D072E" w:rsidR="000A1478" w:rsidRDefault="00AE3178" w:rsidP="00810629">
            <w:pPr>
              <w:rPr>
                <w:lang w:val="en-US"/>
              </w:rPr>
            </w:pPr>
            <w:r>
              <w:rPr>
                <w:lang w:val="en-US"/>
              </w:rPr>
              <w:t>Editorial</w:t>
            </w:r>
          </w:p>
        </w:tc>
        <w:tc>
          <w:tcPr>
            <w:tcW w:w="3512" w:type="dxa"/>
          </w:tcPr>
          <w:p w14:paraId="5DD05C8A" w14:textId="020D2B2A" w:rsidR="000A1478" w:rsidRPr="00AE54F0" w:rsidRDefault="00AE3178" w:rsidP="00AE54F0">
            <w:pPr>
              <w:tabs>
                <w:tab w:val="left" w:pos="2412"/>
              </w:tabs>
              <w:rPr>
                <w:lang w:val="en-US"/>
              </w:rPr>
            </w:pPr>
            <w:r>
              <w:rPr>
                <w:lang w:val="en-US"/>
              </w:rPr>
              <w:t>These figures have the same titles.</w:t>
            </w:r>
          </w:p>
        </w:tc>
        <w:tc>
          <w:tcPr>
            <w:tcW w:w="5394" w:type="dxa"/>
          </w:tcPr>
          <w:p w14:paraId="184E38FC" w14:textId="77CD9FE1" w:rsidR="00AE3178" w:rsidRPr="002277DD" w:rsidRDefault="00AE3178" w:rsidP="00AE3178">
            <w:pPr>
              <w:pStyle w:val="Figuretitle"/>
              <w:jc w:val="left"/>
              <w:rPr>
                <w:lang w:val="en-GB" w:eastAsia="en-GB"/>
              </w:rPr>
            </w:pPr>
            <w:r w:rsidRPr="00AE3178">
              <w:rPr>
                <w:rFonts w:asciiTheme="minorHAnsi" w:eastAsiaTheme="minorEastAsia" w:hAnsiTheme="minorHAnsi" w:cstheme="minorBidi"/>
                <w:b w:val="0"/>
                <w:sz w:val="22"/>
                <w:szCs w:val="22"/>
                <w:lang w:val="en-US" w:eastAsia="ja-JP"/>
              </w:rPr>
              <w:t>Figure 39 title:</w:t>
            </w:r>
            <w:r>
              <w:rPr>
                <w:lang w:val="en-US"/>
              </w:rPr>
              <w:t xml:space="preserve"> </w:t>
            </w:r>
            <w:r w:rsidRPr="002277DD">
              <w:rPr>
                <w:lang w:val="en-GB" w:eastAsia="en-GB"/>
              </w:rPr>
              <w:t>Ship to ship short data message sequence diagram</w:t>
            </w:r>
            <w:r w:rsidR="00CE3F21">
              <w:rPr>
                <w:lang w:val="en-GB" w:eastAsia="en-GB"/>
              </w:rPr>
              <w:t xml:space="preserve"> </w:t>
            </w:r>
            <w:ins w:id="9" w:author="Autor">
              <w:r w:rsidR="00CE3F21">
                <w:rPr>
                  <w:lang w:val="en-GB" w:eastAsia="en-GB"/>
                </w:rPr>
                <w:t>with ACK</w:t>
              </w:r>
            </w:ins>
          </w:p>
          <w:p w14:paraId="604B82DA" w14:textId="17D6759A" w:rsidR="00AE3178" w:rsidRPr="002277DD" w:rsidRDefault="00AE3178" w:rsidP="00CE3F21">
            <w:pPr>
              <w:pStyle w:val="Figuretitle"/>
              <w:jc w:val="left"/>
              <w:rPr>
                <w:lang w:val="en-GB" w:eastAsia="en-GB"/>
              </w:rPr>
            </w:pPr>
            <w:r w:rsidRPr="00CE3F21">
              <w:rPr>
                <w:rFonts w:asciiTheme="minorHAnsi" w:eastAsiaTheme="minorEastAsia" w:hAnsiTheme="minorHAnsi" w:cstheme="minorBidi"/>
                <w:b w:val="0"/>
                <w:sz w:val="22"/>
                <w:szCs w:val="22"/>
                <w:lang w:val="en-US" w:eastAsia="ja-JP"/>
              </w:rPr>
              <w:t>Figure 40 title:</w:t>
            </w:r>
            <w:r>
              <w:rPr>
                <w:lang w:val="en-US"/>
              </w:rPr>
              <w:t xml:space="preserve"> </w:t>
            </w:r>
            <w:r w:rsidRPr="002277DD">
              <w:rPr>
                <w:lang w:val="en-GB" w:eastAsia="en-GB"/>
              </w:rPr>
              <w:t>Ship to ship short data message sequence diagram</w:t>
            </w:r>
            <w:ins w:id="10" w:author="Autor">
              <w:r w:rsidR="00CE3F21">
                <w:rPr>
                  <w:lang w:val="en-GB" w:eastAsia="en-GB"/>
                </w:rPr>
                <w:t xml:space="preserve"> without ACK</w:t>
              </w:r>
            </w:ins>
          </w:p>
          <w:p w14:paraId="1D7AEFDB" w14:textId="4BE7DA4F" w:rsidR="000A1478" w:rsidRDefault="000A1478" w:rsidP="00810629">
            <w:pPr>
              <w:rPr>
                <w:lang w:val="en-US"/>
              </w:rPr>
            </w:pPr>
          </w:p>
        </w:tc>
      </w:tr>
      <w:tr w:rsidR="000A1478" w:rsidRPr="005C7441" w14:paraId="793B5B26" w14:textId="77777777" w:rsidTr="00EE2F62">
        <w:trPr>
          <w:cantSplit/>
          <w:trHeight w:val="300"/>
        </w:trPr>
        <w:tc>
          <w:tcPr>
            <w:tcW w:w="1469" w:type="dxa"/>
          </w:tcPr>
          <w:p w14:paraId="125D5168" w14:textId="5AA5A19A" w:rsidR="000A1478" w:rsidRDefault="00CE3F21" w:rsidP="00810629">
            <w:pPr>
              <w:rPr>
                <w:i/>
              </w:rPr>
            </w:pPr>
            <w:r>
              <w:rPr>
                <w:i/>
              </w:rPr>
              <w:t>IEC WG15-13</w:t>
            </w:r>
          </w:p>
        </w:tc>
        <w:tc>
          <w:tcPr>
            <w:tcW w:w="888" w:type="dxa"/>
          </w:tcPr>
          <w:p w14:paraId="2108C8EB" w14:textId="77777777" w:rsidR="000A1478" w:rsidRPr="005C7441" w:rsidRDefault="000A1478" w:rsidP="00810629"/>
        </w:tc>
        <w:tc>
          <w:tcPr>
            <w:tcW w:w="1182" w:type="dxa"/>
          </w:tcPr>
          <w:p w14:paraId="69109372" w14:textId="478DBE3B" w:rsidR="000A1478" w:rsidRDefault="00CE3F21" w:rsidP="00810629">
            <w:r>
              <w:t>5</w:t>
            </w:r>
          </w:p>
        </w:tc>
        <w:tc>
          <w:tcPr>
            <w:tcW w:w="1800" w:type="dxa"/>
          </w:tcPr>
          <w:p w14:paraId="3BF55F78" w14:textId="6C60BD78" w:rsidR="000A1478" w:rsidRDefault="00CE3F21" w:rsidP="00810629">
            <w:pPr>
              <w:rPr>
                <w:lang w:val="en-US"/>
              </w:rPr>
            </w:pPr>
            <w:r>
              <w:rPr>
                <w:lang w:val="en-US"/>
              </w:rPr>
              <w:t>Table 34</w:t>
            </w:r>
          </w:p>
        </w:tc>
        <w:tc>
          <w:tcPr>
            <w:tcW w:w="1348" w:type="dxa"/>
          </w:tcPr>
          <w:p w14:paraId="4F5C5D61" w14:textId="366C1C33" w:rsidR="000A1478" w:rsidRDefault="00CE3F21" w:rsidP="00810629">
            <w:pPr>
              <w:rPr>
                <w:lang w:val="en-US"/>
              </w:rPr>
            </w:pPr>
            <w:r>
              <w:rPr>
                <w:lang w:val="en-US"/>
              </w:rPr>
              <w:t>Technical</w:t>
            </w:r>
          </w:p>
        </w:tc>
        <w:tc>
          <w:tcPr>
            <w:tcW w:w="3512" w:type="dxa"/>
          </w:tcPr>
          <w:p w14:paraId="25772376" w14:textId="2A0C35F9" w:rsidR="000A1478" w:rsidRPr="00AE54F0" w:rsidRDefault="00CE3F21" w:rsidP="00AE54F0">
            <w:pPr>
              <w:tabs>
                <w:tab w:val="left" w:pos="2412"/>
              </w:tabs>
              <w:rPr>
                <w:lang w:val="en-US"/>
              </w:rPr>
            </w:pPr>
            <w:r>
              <w:rPr>
                <w:lang w:val="en-US"/>
              </w:rPr>
              <w:t>The media access control message has no Source ID.</w:t>
            </w:r>
          </w:p>
        </w:tc>
        <w:tc>
          <w:tcPr>
            <w:tcW w:w="5394" w:type="dxa"/>
          </w:tcPr>
          <w:p w14:paraId="66983BCF" w14:textId="4FB63A7E" w:rsidR="000A1478" w:rsidRDefault="00CE3F21" w:rsidP="00810629">
            <w:pPr>
              <w:rPr>
                <w:lang w:val="en-US"/>
              </w:rPr>
            </w:pPr>
            <w:r>
              <w:rPr>
                <w:lang w:val="en-US"/>
              </w:rPr>
              <w:t>See IEC WG15-13 below.</w:t>
            </w:r>
          </w:p>
        </w:tc>
      </w:tr>
    </w:tbl>
    <w:p w14:paraId="6FDB8AC0" w14:textId="77777777" w:rsidR="00210B9C" w:rsidRDefault="00210B9C">
      <w:pPr>
        <w:rPr>
          <w:lang w:val="en-US"/>
        </w:rPr>
      </w:pPr>
    </w:p>
    <w:p w14:paraId="17B4BC02" w14:textId="469A29CB" w:rsidR="00EB5AFB" w:rsidRDefault="003D2844">
      <w:pPr>
        <w:rPr>
          <w:i/>
          <w:lang w:val="en-US"/>
        </w:rPr>
      </w:pPr>
      <w:r>
        <w:rPr>
          <w:i/>
          <w:lang w:val="en-US"/>
        </w:rPr>
        <w:t xml:space="preserve">Here you have to provide the detailed change proposal </w:t>
      </w:r>
      <w:r w:rsidR="00365BD2">
        <w:rPr>
          <w:i/>
          <w:lang w:val="en-US"/>
        </w:rPr>
        <w:t xml:space="preserve">to </w:t>
      </w:r>
      <w:r w:rsidR="00523455">
        <w:rPr>
          <w:i/>
          <w:lang w:val="en-US"/>
        </w:rPr>
        <w:t>ITU-R M.2092-1</w:t>
      </w:r>
      <w:r w:rsidR="00365BD2">
        <w:rPr>
          <w:i/>
          <w:lang w:val="en-US"/>
        </w:rPr>
        <w:t xml:space="preserve"> -Technical </w:t>
      </w:r>
      <w:r w:rsidR="00523455">
        <w:rPr>
          <w:i/>
          <w:lang w:val="en-US"/>
        </w:rPr>
        <w:t xml:space="preserve">characteristics </w:t>
      </w:r>
      <w:r w:rsidR="00365BD2">
        <w:rPr>
          <w:i/>
          <w:lang w:val="en-US"/>
        </w:rPr>
        <w:t>for VDES</w:t>
      </w:r>
      <w:r>
        <w:rPr>
          <w:i/>
          <w:lang w:val="en-US"/>
        </w:rPr>
        <w:t xml:space="preserve"> in following way</w:t>
      </w:r>
    </w:p>
    <w:p w14:paraId="7BD303C4" w14:textId="60251A6D" w:rsidR="003D2844" w:rsidRPr="003D2844" w:rsidRDefault="003D2844" w:rsidP="003D2844">
      <w:pPr>
        <w:pStyle w:val="Listenabsatz"/>
        <w:numPr>
          <w:ilvl w:val="0"/>
          <w:numId w:val="3"/>
        </w:numPr>
        <w:rPr>
          <w:i/>
          <w:lang w:val="en-US"/>
        </w:rPr>
      </w:pPr>
      <w:r w:rsidRPr="003D2844">
        <w:rPr>
          <w:i/>
          <w:lang w:val="en-US"/>
        </w:rPr>
        <w:t xml:space="preserve">copy paste the affected sections from </w:t>
      </w:r>
      <w:r w:rsidR="00523455">
        <w:rPr>
          <w:i/>
          <w:lang w:val="en-US"/>
        </w:rPr>
        <w:t>“yyyymmdd_M2092-1 WD</w:t>
      </w:r>
      <w:r w:rsidR="008C18DF">
        <w:rPr>
          <w:i/>
          <w:lang w:val="en-US"/>
        </w:rPr>
        <w:t xml:space="preserve"> </w:t>
      </w:r>
      <w:r w:rsidR="00523455">
        <w:rPr>
          <w:i/>
          <w:lang w:val="en-US"/>
        </w:rPr>
        <w:t>PDNR”</w:t>
      </w:r>
      <w:r w:rsidR="00523455">
        <w:rPr>
          <w:i/>
          <w:vertAlign w:val="superscript"/>
          <w:lang w:val="en-US"/>
        </w:rPr>
        <w:t>1</w:t>
      </w:r>
      <w:r w:rsidRPr="003D2844">
        <w:rPr>
          <w:i/>
          <w:lang w:val="en-US"/>
        </w:rPr>
        <w:t xml:space="preserve"> to here</w:t>
      </w:r>
    </w:p>
    <w:p w14:paraId="000F81AC" w14:textId="086EFF82" w:rsidR="003D2844" w:rsidRDefault="003D2844" w:rsidP="003D2844">
      <w:pPr>
        <w:pStyle w:val="Listenabsatz"/>
        <w:numPr>
          <w:ilvl w:val="0"/>
          <w:numId w:val="3"/>
        </w:numPr>
        <w:rPr>
          <w:i/>
          <w:lang w:val="en-US"/>
        </w:rPr>
      </w:pPr>
      <w:r>
        <w:rPr>
          <w:i/>
          <w:lang w:val="en-US"/>
        </w:rPr>
        <w:t>accept all changes in that copied section here</w:t>
      </w:r>
    </w:p>
    <w:p w14:paraId="41574938" w14:textId="4CA0D2EB" w:rsidR="003D2844" w:rsidRDefault="003D2844" w:rsidP="003D2844">
      <w:pPr>
        <w:pStyle w:val="Listenabsatz"/>
        <w:numPr>
          <w:ilvl w:val="0"/>
          <w:numId w:val="3"/>
        </w:numPr>
        <w:rPr>
          <w:i/>
          <w:lang w:val="en-US"/>
        </w:rPr>
      </w:pPr>
      <w:r>
        <w:rPr>
          <w:i/>
          <w:lang w:val="en-US"/>
        </w:rPr>
        <w:t>enable track changes</w:t>
      </w:r>
    </w:p>
    <w:p w14:paraId="21AD1799" w14:textId="0FE78EA0" w:rsidR="003D2844" w:rsidRDefault="003D2844" w:rsidP="003D2844">
      <w:pPr>
        <w:pStyle w:val="Listenabsatz"/>
        <w:numPr>
          <w:ilvl w:val="0"/>
          <w:numId w:val="3"/>
        </w:numPr>
        <w:rPr>
          <w:i/>
          <w:lang w:val="en-US"/>
        </w:rPr>
      </w:pPr>
      <w:r>
        <w:rPr>
          <w:i/>
          <w:lang w:val="en-US"/>
        </w:rPr>
        <w:t>change the section according to your proposal</w:t>
      </w:r>
    </w:p>
    <w:p w14:paraId="2406AA89" w14:textId="6563FB82" w:rsidR="00B64C60" w:rsidRDefault="00B64C60" w:rsidP="003D2844">
      <w:pPr>
        <w:pStyle w:val="Listenabsatz"/>
        <w:numPr>
          <w:ilvl w:val="0"/>
          <w:numId w:val="3"/>
        </w:numPr>
        <w:rPr>
          <w:i/>
          <w:lang w:val="en-US"/>
        </w:rPr>
      </w:pPr>
      <w:r>
        <w:rPr>
          <w:i/>
          <w:lang w:val="en-US"/>
        </w:rPr>
        <w:t xml:space="preserve">name </w:t>
      </w:r>
      <w:r w:rsidR="001951E7">
        <w:rPr>
          <w:i/>
          <w:lang w:val="en-US"/>
        </w:rPr>
        <w:t xml:space="preserve">and store </w:t>
      </w:r>
      <w:r>
        <w:rPr>
          <w:i/>
          <w:lang w:val="en-US"/>
        </w:rPr>
        <w:t>this document according to following rules:</w:t>
      </w:r>
    </w:p>
    <w:p w14:paraId="254CD72D" w14:textId="5C1F85EE" w:rsidR="003D2844" w:rsidRDefault="007D6BB1" w:rsidP="00365BD2">
      <w:pPr>
        <w:pStyle w:val="Listenabsatz"/>
        <w:numPr>
          <w:ilvl w:val="1"/>
          <w:numId w:val="3"/>
        </w:numPr>
        <w:rPr>
          <w:i/>
          <w:lang w:val="en-US"/>
        </w:rPr>
      </w:pPr>
      <w:r w:rsidRPr="007D6BB1">
        <w:rPr>
          <w:lang w:val="en-US"/>
        </w:rPr>
        <w:t>Committees/ENAV/WG3/</w:t>
      </w:r>
      <w:r w:rsidR="00365BD2" w:rsidRPr="00365BD2">
        <w:rPr>
          <w:i/>
          <w:lang w:val="en-US"/>
        </w:rPr>
        <w:t>ws-working-groups-working-space</w:t>
      </w:r>
      <w:r w:rsidR="00365BD2">
        <w:rPr>
          <w:i/>
          <w:lang w:val="en-US"/>
        </w:rPr>
        <w:t>/INPUT/</w:t>
      </w:r>
      <w:r w:rsidR="00940925" w:rsidRPr="00940925">
        <w:rPr>
          <w:i/>
          <w:lang w:val="en-US"/>
        </w:rPr>
        <w:t xml:space="preserve"> </w:t>
      </w:r>
      <w:r w:rsidR="00940925">
        <w:rPr>
          <w:i/>
          <w:lang w:val="en-US"/>
        </w:rPr>
        <w:t>YYYYMMDD _</w:t>
      </w:r>
      <w:r>
        <w:rPr>
          <w:i/>
          <w:lang w:val="en-US"/>
        </w:rPr>
        <w:t>M209</w:t>
      </w:r>
      <w:r w:rsidR="00321799">
        <w:rPr>
          <w:i/>
          <w:lang w:val="en-US"/>
        </w:rPr>
        <w:t>2-1</w:t>
      </w:r>
      <w:r w:rsidR="00365BD2">
        <w:rPr>
          <w:i/>
          <w:lang w:val="en-US"/>
        </w:rPr>
        <w:t>_</w:t>
      </w:r>
      <w:r>
        <w:rPr>
          <w:i/>
          <w:lang w:val="en-US"/>
        </w:rPr>
        <w:t>CP_</w:t>
      </w:r>
      <w:r w:rsidR="00940925">
        <w:rPr>
          <w:i/>
          <w:lang w:val="en-US"/>
        </w:rPr>
        <w:t>logid</w:t>
      </w:r>
      <w:r w:rsidR="00365BD2">
        <w:rPr>
          <w:i/>
          <w:lang w:val="en-US"/>
        </w:rPr>
        <w:t>_initials.docx</w:t>
      </w:r>
    </w:p>
    <w:p w14:paraId="324A3D6B" w14:textId="5A8B45C6" w:rsidR="007D6BB1" w:rsidRPr="007D6BB1" w:rsidRDefault="007D6BB1" w:rsidP="007D6BB1">
      <w:pPr>
        <w:ind w:left="1080"/>
        <w:rPr>
          <w:i/>
          <w:lang w:val="en-US"/>
        </w:rPr>
      </w:pPr>
      <w:r>
        <w:rPr>
          <w:i/>
          <w:lang w:val="en-US"/>
        </w:rPr>
        <w:t>*Note that “ws-working-groups-space” refers to the subfolder for a specific meeting.</w:t>
      </w:r>
    </w:p>
    <w:p w14:paraId="3DD5B9CB" w14:textId="7E50D3BA" w:rsidR="009E3B44" w:rsidRDefault="009E3B44">
      <w:pPr>
        <w:rPr>
          <w:i/>
          <w:lang w:val="en-US"/>
        </w:rPr>
      </w:pPr>
      <w:r>
        <w:rPr>
          <w:i/>
          <w:lang w:val="en-US"/>
        </w:rPr>
        <w:br w:type="page"/>
      </w:r>
    </w:p>
    <w:p w14:paraId="7DD77BAE" w14:textId="1A24DD67" w:rsidR="003C2BBA" w:rsidRPr="003B6A5E" w:rsidRDefault="003C2BBA" w:rsidP="00562482">
      <w:pPr>
        <w:jc w:val="center"/>
        <w:rPr>
          <w:b/>
          <w:bCs/>
          <w:iCs/>
          <w:lang w:val="en-US"/>
        </w:rPr>
      </w:pPr>
      <w:r w:rsidRPr="003B6A5E">
        <w:rPr>
          <w:b/>
          <w:bCs/>
          <w:iCs/>
          <w:lang w:val="en-US"/>
        </w:rPr>
        <w:t>IEC WG15-2:</w:t>
      </w:r>
    </w:p>
    <w:p w14:paraId="3D60ED0C" w14:textId="4D3910FA" w:rsidR="003C2BBA" w:rsidRDefault="003C2BBA">
      <w:pPr>
        <w:rPr>
          <w:iCs/>
          <w:lang w:val="en-US"/>
        </w:rPr>
      </w:pPr>
      <w:r>
        <w:rPr>
          <w:iCs/>
          <w:lang w:val="en-US"/>
        </w:rPr>
        <w:t>Table 47 should be modified as follows:</w:t>
      </w:r>
      <w:r>
        <w:rPr>
          <w:iCs/>
          <w:lang w:val="en-US"/>
        </w:rPr>
        <w:br/>
      </w:r>
    </w:p>
    <w:p w14:paraId="2797F715" w14:textId="77777777" w:rsidR="003B6A5E" w:rsidRPr="00C02C27" w:rsidRDefault="003B6A5E" w:rsidP="003B6A5E">
      <w:pPr>
        <w:pStyle w:val="TableNo"/>
        <w:keepLines/>
      </w:pPr>
      <w:bookmarkStart w:id="11" w:name="_Toc35546146"/>
      <w:bookmarkStart w:id="12" w:name="_Hlk100146796"/>
      <w:r w:rsidRPr="00C02C27">
        <w:t>Table 47</w:t>
      </w:r>
    </w:p>
    <w:p w14:paraId="0BEEA68A" w14:textId="77777777" w:rsidR="003B6A5E" w:rsidRPr="00C02C27" w:rsidRDefault="003B6A5E" w:rsidP="003B6A5E">
      <w:pPr>
        <w:pStyle w:val="Tabletitle"/>
        <w:keepLines/>
      </w:pPr>
      <w:r w:rsidRPr="00C02C27">
        <w:t>Start fragment</w:t>
      </w:r>
      <w:bookmarkEnd w:id="11"/>
    </w:p>
    <w:tbl>
      <w:tblPr>
        <w:tblStyle w:val="TableGrid4"/>
        <w:tblW w:w="9639" w:type="dxa"/>
        <w:jc w:val="center"/>
        <w:tblLayout w:type="fixed"/>
        <w:tblCellMar>
          <w:left w:w="28" w:type="dxa"/>
          <w:right w:w="28" w:type="dxa"/>
        </w:tblCellMar>
        <w:tblLook w:val="04A0" w:firstRow="1" w:lastRow="0" w:firstColumn="1" w:lastColumn="0" w:noHBand="0" w:noVBand="1"/>
      </w:tblPr>
      <w:tblGrid>
        <w:gridCol w:w="570"/>
        <w:gridCol w:w="1110"/>
        <w:gridCol w:w="866"/>
        <w:gridCol w:w="1477"/>
        <w:gridCol w:w="5616"/>
      </w:tblGrid>
      <w:tr w:rsidR="003B6A5E" w:rsidRPr="00407374" w14:paraId="6A6FF4BF" w14:textId="77777777" w:rsidTr="002876A1">
        <w:trPr>
          <w:cantSplit/>
          <w:jc w:val="center"/>
        </w:trPr>
        <w:tc>
          <w:tcPr>
            <w:tcW w:w="296" w:type="pct"/>
            <w:noWrap/>
            <w:vAlign w:val="center"/>
          </w:tcPr>
          <w:p w14:paraId="5D77C1AA" w14:textId="77777777" w:rsidR="003B6A5E" w:rsidRPr="00407374" w:rsidRDefault="003B6A5E" w:rsidP="002876A1">
            <w:pPr>
              <w:pStyle w:val="Tablehead"/>
              <w:keepLines/>
            </w:pPr>
            <w:r w:rsidRPr="00407374">
              <w:t xml:space="preserve">Field </w:t>
            </w:r>
            <w:r w:rsidRPr="00407374">
              <w:br/>
              <w:t>no.</w:t>
            </w:r>
          </w:p>
        </w:tc>
        <w:tc>
          <w:tcPr>
            <w:tcW w:w="576" w:type="pct"/>
            <w:noWrap/>
            <w:vAlign w:val="center"/>
          </w:tcPr>
          <w:p w14:paraId="564D862D" w14:textId="77777777" w:rsidR="003B6A5E" w:rsidRPr="00407374" w:rsidRDefault="003B6A5E" w:rsidP="002876A1">
            <w:pPr>
              <w:pStyle w:val="Tablehead"/>
              <w:keepLines/>
            </w:pPr>
            <w:r w:rsidRPr="00407374">
              <w:t xml:space="preserve">Value </w:t>
            </w:r>
            <w:r w:rsidRPr="00407374">
              <w:br/>
              <w:t>(dec)</w:t>
            </w:r>
          </w:p>
        </w:tc>
        <w:tc>
          <w:tcPr>
            <w:tcW w:w="449" w:type="pct"/>
            <w:noWrap/>
            <w:vAlign w:val="center"/>
          </w:tcPr>
          <w:p w14:paraId="77214A01" w14:textId="77777777" w:rsidR="003B6A5E" w:rsidRPr="00407374" w:rsidRDefault="003B6A5E" w:rsidP="002876A1">
            <w:pPr>
              <w:pStyle w:val="Tablehead"/>
              <w:keepLines/>
            </w:pPr>
            <w:r w:rsidRPr="00407374">
              <w:t xml:space="preserve">Size </w:t>
            </w:r>
            <w:r w:rsidRPr="00407374">
              <w:br/>
              <w:t>(bytes)</w:t>
            </w:r>
          </w:p>
        </w:tc>
        <w:tc>
          <w:tcPr>
            <w:tcW w:w="766" w:type="pct"/>
            <w:noWrap/>
            <w:vAlign w:val="center"/>
          </w:tcPr>
          <w:p w14:paraId="53210A83" w14:textId="77777777" w:rsidR="003B6A5E" w:rsidRPr="00407374" w:rsidRDefault="003B6A5E" w:rsidP="002876A1">
            <w:pPr>
              <w:pStyle w:val="Tablehead"/>
              <w:keepLines/>
            </w:pPr>
            <w:r w:rsidRPr="00407374">
              <w:t>Function</w:t>
            </w:r>
          </w:p>
        </w:tc>
        <w:tc>
          <w:tcPr>
            <w:tcW w:w="2913" w:type="pct"/>
            <w:noWrap/>
            <w:vAlign w:val="center"/>
          </w:tcPr>
          <w:p w14:paraId="359D3110" w14:textId="77777777" w:rsidR="003B6A5E" w:rsidRPr="00407374" w:rsidRDefault="003B6A5E" w:rsidP="002876A1">
            <w:pPr>
              <w:pStyle w:val="Tablehead"/>
              <w:keepLines/>
            </w:pPr>
            <w:r w:rsidRPr="00407374">
              <w:t>Content</w:t>
            </w:r>
          </w:p>
        </w:tc>
      </w:tr>
      <w:tr w:rsidR="003B6A5E" w:rsidRPr="00407374" w14:paraId="5139ED2C" w14:textId="77777777" w:rsidTr="002876A1">
        <w:trPr>
          <w:cantSplit/>
          <w:jc w:val="center"/>
        </w:trPr>
        <w:tc>
          <w:tcPr>
            <w:tcW w:w="296" w:type="pct"/>
            <w:noWrap/>
          </w:tcPr>
          <w:p w14:paraId="640D3D98" w14:textId="77777777" w:rsidR="003B6A5E" w:rsidRPr="00407374" w:rsidRDefault="003B6A5E" w:rsidP="002876A1">
            <w:pPr>
              <w:pStyle w:val="Tabletext"/>
              <w:keepNext/>
              <w:keepLines/>
              <w:jc w:val="center"/>
            </w:pPr>
            <w:r w:rsidRPr="00407374">
              <w:t>1</w:t>
            </w:r>
          </w:p>
        </w:tc>
        <w:tc>
          <w:tcPr>
            <w:tcW w:w="576" w:type="pct"/>
            <w:noWrap/>
          </w:tcPr>
          <w:p w14:paraId="6B00D3DF" w14:textId="77777777" w:rsidR="003B6A5E" w:rsidRPr="00407374" w:rsidRDefault="003B6A5E" w:rsidP="002876A1">
            <w:pPr>
              <w:pStyle w:val="Tabletext"/>
              <w:keepNext/>
              <w:keepLines/>
              <w:jc w:val="center"/>
            </w:pPr>
            <w:r w:rsidRPr="00407374">
              <w:t>074</w:t>
            </w:r>
          </w:p>
        </w:tc>
        <w:tc>
          <w:tcPr>
            <w:tcW w:w="449" w:type="pct"/>
            <w:noWrap/>
          </w:tcPr>
          <w:p w14:paraId="19CD022F" w14:textId="77777777" w:rsidR="003B6A5E" w:rsidRPr="00407374" w:rsidRDefault="003B6A5E" w:rsidP="002876A1">
            <w:pPr>
              <w:pStyle w:val="Tabletext"/>
              <w:keepNext/>
              <w:keepLines/>
              <w:jc w:val="center"/>
            </w:pPr>
            <w:r w:rsidRPr="00407374">
              <w:t>1</w:t>
            </w:r>
          </w:p>
        </w:tc>
        <w:tc>
          <w:tcPr>
            <w:tcW w:w="766" w:type="pct"/>
            <w:noWrap/>
          </w:tcPr>
          <w:p w14:paraId="68D97567" w14:textId="77777777" w:rsidR="003B6A5E" w:rsidRPr="00407374" w:rsidRDefault="003B6A5E" w:rsidP="002876A1">
            <w:pPr>
              <w:pStyle w:val="Tabletext"/>
              <w:keepNext/>
              <w:keepLines/>
            </w:pPr>
            <w:r w:rsidRPr="00407374">
              <w:t>Type</w:t>
            </w:r>
          </w:p>
        </w:tc>
        <w:tc>
          <w:tcPr>
            <w:tcW w:w="2913" w:type="pct"/>
            <w:noWrap/>
          </w:tcPr>
          <w:p w14:paraId="7979D053" w14:textId="77777777" w:rsidR="003B6A5E" w:rsidRPr="00407374" w:rsidRDefault="003B6A5E" w:rsidP="002876A1">
            <w:pPr>
              <w:pStyle w:val="Tabletext"/>
              <w:keepNext/>
              <w:keepLines/>
            </w:pPr>
          </w:p>
        </w:tc>
      </w:tr>
      <w:tr w:rsidR="003B6A5E" w:rsidRPr="003D1502" w14:paraId="21B41C80" w14:textId="77777777" w:rsidTr="002876A1">
        <w:trPr>
          <w:cantSplit/>
          <w:jc w:val="center"/>
        </w:trPr>
        <w:tc>
          <w:tcPr>
            <w:tcW w:w="296" w:type="pct"/>
            <w:noWrap/>
          </w:tcPr>
          <w:p w14:paraId="364C95EA" w14:textId="77777777" w:rsidR="003B6A5E" w:rsidRPr="00407374" w:rsidRDefault="003B6A5E" w:rsidP="002876A1">
            <w:pPr>
              <w:pStyle w:val="Tabletext"/>
              <w:keepNext/>
              <w:keepLines/>
              <w:jc w:val="center"/>
            </w:pPr>
            <w:r w:rsidRPr="00407374">
              <w:t>2</w:t>
            </w:r>
          </w:p>
        </w:tc>
        <w:tc>
          <w:tcPr>
            <w:tcW w:w="576" w:type="pct"/>
            <w:noWrap/>
          </w:tcPr>
          <w:p w14:paraId="331FFF2F" w14:textId="77777777" w:rsidR="003B6A5E" w:rsidRPr="00407374" w:rsidRDefault="003B6A5E" w:rsidP="002876A1">
            <w:pPr>
              <w:pStyle w:val="Tabletext"/>
              <w:keepNext/>
              <w:keepLines/>
              <w:jc w:val="center"/>
            </w:pPr>
            <w:r w:rsidRPr="00407374">
              <w:t>0 to 2</w:t>
            </w:r>
            <w:r w:rsidRPr="00407374">
              <w:rPr>
                <w:vertAlign w:val="superscript"/>
              </w:rPr>
              <w:t>16</w:t>
            </w:r>
            <w:r w:rsidRPr="00407374">
              <w:t>-1</w:t>
            </w:r>
          </w:p>
        </w:tc>
        <w:tc>
          <w:tcPr>
            <w:tcW w:w="449" w:type="pct"/>
            <w:noWrap/>
          </w:tcPr>
          <w:p w14:paraId="6D8D8B5C" w14:textId="77777777" w:rsidR="003B6A5E" w:rsidRPr="00407374" w:rsidRDefault="003B6A5E" w:rsidP="002876A1">
            <w:pPr>
              <w:pStyle w:val="Tabletext"/>
              <w:keepNext/>
              <w:keepLines/>
              <w:jc w:val="center"/>
            </w:pPr>
            <w:r w:rsidRPr="00407374">
              <w:t>2</w:t>
            </w:r>
          </w:p>
        </w:tc>
        <w:tc>
          <w:tcPr>
            <w:tcW w:w="766" w:type="pct"/>
            <w:noWrap/>
          </w:tcPr>
          <w:p w14:paraId="6A2827BA" w14:textId="77777777" w:rsidR="003B6A5E" w:rsidRPr="00407374" w:rsidRDefault="003B6A5E" w:rsidP="002876A1">
            <w:pPr>
              <w:pStyle w:val="Tabletext"/>
              <w:keepNext/>
              <w:keepLines/>
            </w:pPr>
            <w:r w:rsidRPr="00407374">
              <w:t>Length</w:t>
            </w:r>
          </w:p>
        </w:tc>
        <w:tc>
          <w:tcPr>
            <w:tcW w:w="2913" w:type="pct"/>
            <w:noWrap/>
          </w:tcPr>
          <w:p w14:paraId="21890C93" w14:textId="77777777" w:rsidR="003B6A5E" w:rsidRPr="00407374" w:rsidRDefault="003B6A5E" w:rsidP="002876A1">
            <w:pPr>
              <w:pStyle w:val="Tabletext"/>
              <w:keepNext/>
              <w:keepLines/>
              <w:jc w:val="left"/>
              <w:rPr>
                <w:lang w:val="en-GB"/>
              </w:rPr>
            </w:pPr>
            <w:r w:rsidRPr="00407374">
              <w:rPr>
                <w:lang w:val="en-GB"/>
              </w:rPr>
              <w:t>Total size in bytes, variable</w:t>
            </w:r>
          </w:p>
        </w:tc>
      </w:tr>
      <w:tr w:rsidR="003B6A5E" w:rsidRPr="003D1502" w14:paraId="06F95FE2" w14:textId="77777777" w:rsidTr="002876A1">
        <w:trPr>
          <w:cantSplit/>
          <w:jc w:val="center"/>
        </w:trPr>
        <w:tc>
          <w:tcPr>
            <w:tcW w:w="296" w:type="pct"/>
            <w:noWrap/>
          </w:tcPr>
          <w:p w14:paraId="15B61DB7" w14:textId="77777777" w:rsidR="003B6A5E" w:rsidRPr="00407374" w:rsidRDefault="003B6A5E" w:rsidP="002876A1">
            <w:pPr>
              <w:pStyle w:val="Tabletext"/>
              <w:keepNext/>
              <w:keepLines/>
              <w:jc w:val="center"/>
            </w:pPr>
            <w:r w:rsidRPr="00407374">
              <w:t>3</w:t>
            </w:r>
          </w:p>
        </w:tc>
        <w:tc>
          <w:tcPr>
            <w:tcW w:w="576" w:type="pct"/>
            <w:noWrap/>
          </w:tcPr>
          <w:p w14:paraId="069EA656" w14:textId="77777777" w:rsidR="003B6A5E" w:rsidRPr="00407374" w:rsidRDefault="003B6A5E" w:rsidP="002876A1">
            <w:pPr>
              <w:pStyle w:val="Tabletext"/>
              <w:keepNext/>
              <w:keepLines/>
              <w:jc w:val="center"/>
            </w:pPr>
            <w:r w:rsidRPr="00407374">
              <w:t>0 to 2</w:t>
            </w:r>
            <w:r w:rsidRPr="00407374">
              <w:rPr>
                <w:vertAlign w:val="superscript"/>
              </w:rPr>
              <w:t>32</w:t>
            </w:r>
            <w:r w:rsidRPr="00407374">
              <w:t>-1</w:t>
            </w:r>
          </w:p>
        </w:tc>
        <w:tc>
          <w:tcPr>
            <w:tcW w:w="449" w:type="pct"/>
            <w:noWrap/>
          </w:tcPr>
          <w:p w14:paraId="0F5FF535" w14:textId="77777777" w:rsidR="003B6A5E" w:rsidRPr="00407374" w:rsidRDefault="003B6A5E" w:rsidP="002876A1">
            <w:pPr>
              <w:pStyle w:val="Tabletext"/>
              <w:keepNext/>
              <w:keepLines/>
              <w:jc w:val="center"/>
            </w:pPr>
            <w:r w:rsidRPr="00407374">
              <w:t>4</w:t>
            </w:r>
          </w:p>
        </w:tc>
        <w:tc>
          <w:tcPr>
            <w:tcW w:w="766" w:type="pct"/>
            <w:noWrap/>
          </w:tcPr>
          <w:p w14:paraId="6F4E9C10" w14:textId="77777777" w:rsidR="003B6A5E" w:rsidRPr="00407374" w:rsidRDefault="003B6A5E" w:rsidP="002876A1">
            <w:pPr>
              <w:pStyle w:val="Tabletext"/>
              <w:keepNext/>
              <w:keepLines/>
            </w:pPr>
            <w:r w:rsidRPr="00407374">
              <w:t>Source ID</w:t>
            </w:r>
          </w:p>
        </w:tc>
        <w:tc>
          <w:tcPr>
            <w:tcW w:w="2913" w:type="pct"/>
            <w:noWrap/>
          </w:tcPr>
          <w:p w14:paraId="35C5F94A" w14:textId="77777777" w:rsidR="003B6A5E" w:rsidRPr="00407374" w:rsidRDefault="003B6A5E" w:rsidP="002876A1">
            <w:pPr>
              <w:pStyle w:val="Tabletext"/>
              <w:keepNext/>
              <w:keepLines/>
              <w:jc w:val="left"/>
              <w:rPr>
                <w:lang w:val="en-GB"/>
              </w:rPr>
            </w:pPr>
            <w:r w:rsidRPr="00407374">
              <w:rPr>
                <w:lang w:val="en-GB"/>
              </w:rPr>
              <w:t>The unique identifier of the current node transmitting this message, as described in § 2.4, Annex 1.</w:t>
            </w:r>
          </w:p>
        </w:tc>
      </w:tr>
      <w:tr w:rsidR="003B6A5E" w:rsidRPr="00407374" w14:paraId="419EBB44" w14:textId="77777777" w:rsidTr="002876A1">
        <w:trPr>
          <w:cantSplit/>
          <w:jc w:val="center"/>
        </w:trPr>
        <w:tc>
          <w:tcPr>
            <w:tcW w:w="296" w:type="pct"/>
            <w:noWrap/>
          </w:tcPr>
          <w:p w14:paraId="27E005F8" w14:textId="62B05C10" w:rsidR="003B6A5E" w:rsidRPr="003B6A5E" w:rsidRDefault="003B6A5E" w:rsidP="002876A1">
            <w:pPr>
              <w:pStyle w:val="Tabletext"/>
              <w:jc w:val="center"/>
              <w:rPr>
                <w:vertAlign w:val="superscript"/>
              </w:rPr>
            </w:pPr>
            <w:r w:rsidRPr="00407374">
              <w:t>4</w:t>
            </w:r>
            <w:r>
              <w:rPr>
                <w:vertAlign w:val="superscript"/>
              </w:rPr>
              <w:t>(1)</w:t>
            </w:r>
          </w:p>
        </w:tc>
        <w:tc>
          <w:tcPr>
            <w:tcW w:w="576" w:type="pct"/>
            <w:noWrap/>
          </w:tcPr>
          <w:p w14:paraId="5851BCA8" w14:textId="77777777" w:rsidR="003B6A5E" w:rsidRPr="00407374" w:rsidRDefault="003B6A5E" w:rsidP="002876A1">
            <w:pPr>
              <w:pStyle w:val="Tabletext"/>
              <w:jc w:val="center"/>
            </w:pPr>
            <w:r w:rsidRPr="00407374">
              <w:t>0</w:t>
            </w:r>
          </w:p>
        </w:tc>
        <w:tc>
          <w:tcPr>
            <w:tcW w:w="449" w:type="pct"/>
            <w:noWrap/>
          </w:tcPr>
          <w:p w14:paraId="52BF5066" w14:textId="77777777" w:rsidR="003B6A5E" w:rsidRPr="00407374" w:rsidRDefault="003B6A5E" w:rsidP="002876A1">
            <w:pPr>
              <w:pStyle w:val="Tabletext"/>
              <w:jc w:val="center"/>
            </w:pPr>
            <w:r w:rsidRPr="00407374">
              <w:t>1</w:t>
            </w:r>
          </w:p>
        </w:tc>
        <w:tc>
          <w:tcPr>
            <w:tcW w:w="766" w:type="pct"/>
            <w:noWrap/>
          </w:tcPr>
          <w:p w14:paraId="107C2AF4" w14:textId="77777777" w:rsidR="003B6A5E" w:rsidRPr="00407374" w:rsidRDefault="003B6A5E" w:rsidP="002876A1">
            <w:pPr>
              <w:pStyle w:val="Tabletext"/>
            </w:pPr>
            <w:r w:rsidRPr="00407374">
              <w:t>Session ID</w:t>
            </w:r>
          </w:p>
        </w:tc>
        <w:tc>
          <w:tcPr>
            <w:tcW w:w="2913" w:type="pct"/>
            <w:noWrap/>
          </w:tcPr>
          <w:p w14:paraId="06889A93" w14:textId="77777777" w:rsidR="003B6A5E" w:rsidRPr="00407374" w:rsidRDefault="003B6A5E" w:rsidP="002876A1">
            <w:pPr>
              <w:pStyle w:val="Tabletext"/>
              <w:jc w:val="left"/>
            </w:pPr>
            <w:r w:rsidRPr="00407374">
              <w:t>Session ID</w:t>
            </w:r>
          </w:p>
        </w:tc>
      </w:tr>
      <w:tr w:rsidR="003B6A5E" w:rsidRPr="00407374" w14:paraId="32D19339" w14:textId="77777777" w:rsidTr="002876A1">
        <w:trPr>
          <w:cantSplit/>
          <w:jc w:val="center"/>
        </w:trPr>
        <w:tc>
          <w:tcPr>
            <w:tcW w:w="296" w:type="pct"/>
            <w:noWrap/>
          </w:tcPr>
          <w:p w14:paraId="0182EC95" w14:textId="6A5F7EC6" w:rsidR="003B6A5E" w:rsidRPr="00407374" w:rsidRDefault="003B6A5E" w:rsidP="002876A1">
            <w:pPr>
              <w:pStyle w:val="Tabletext"/>
              <w:jc w:val="center"/>
              <w:rPr>
                <w:vertAlign w:val="superscript"/>
              </w:rPr>
            </w:pPr>
            <w:r w:rsidRPr="00407374">
              <w:t>5</w:t>
            </w:r>
          </w:p>
        </w:tc>
        <w:tc>
          <w:tcPr>
            <w:tcW w:w="576" w:type="pct"/>
            <w:noWrap/>
          </w:tcPr>
          <w:p w14:paraId="16BAD18B" w14:textId="77777777" w:rsidR="003B6A5E" w:rsidRPr="00407374" w:rsidRDefault="003B6A5E" w:rsidP="002876A1">
            <w:pPr>
              <w:pStyle w:val="Tabletext"/>
              <w:jc w:val="center"/>
            </w:pPr>
            <w:r w:rsidRPr="00407374">
              <w:t>0 to 2</w:t>
            </w:r>
            <w:r w:rsidRPr="00407374">
              <w:rPr>
                <w:vertAlign w:val="superscript"/>
              </w:rPr>
              <w:t>32</w:t>
            </w:r>
            <w:r w:rsidRPr="00407374">
              <w:t>-1</w:t>
            </w:r>
          </w:p>
        </w:tc>
        <w:tc>
          <w:tcPr>
            <w:tcW w:w="449" w:type="pct"/>
            <w:noWrap/>
          </w:tcPr>
          <w:p w14:paraId="18058AEE" w14:textId="77777777" w:rsidR="003B6A5E" w:rsidRPr="00407374" w:rsidRDefault="003B6A5E" w:rsidP="002876A1">
            <w:pPr>
              <w:pStyle w:val="Tabletext"/>
              <w:jc w:val="center"/>
            </w:pPr>
            <w:r w:rsidRPr="00407374">
              <w:t>4</w:t>
            </w:r>
          </w:p>
        </w:tc>
        <w:tc>
          <w:tcPr>
            <w:tcW w:w="766" w:type="pct"/>
            <w:noWrap/>
          </w:tcPr>
          <w:p w14:paraId="27AF8BBD" w14:textId="77777777" w:rsidR="003B6A5E" w:rsidRPr="00407374" w:rsidRDefault="003B6A5E" w:rsidP="002876A1">
            <w:pPr>
              <w:pStyle w:val="Tabletext"/>
              <w:jc w:val="left"/>
            </w:pPr>
            <w:r w:rsidRPr="00407374">
              <w:t>Destination ID</w:t>
            </w:r>
          </w:p>
        </w:tc>
        <w:tc>
          <w:tcPr>
            <w:tcW w:w="2913" w:type="pct"/>
            <w:noWrap/>
          </w:tcPr>
          <w:p w14:paraId="1490A77E" w14:textId="77777777" w:rsidR="003B6A5E" w:rsidRPr="00407374" w:rsidRDefault="003B6A5E" w:rsidP="002876A1">
            <w:pPr>
              <w:pStyle w:val="Tabletext"/>
              <w:jc w:val="left"/>
              <w:rPr>
                <w:lang w:val="en-GB"/>
              </w:rPr>
            </w:pPr>
            <w:r w:rsidRPr="00407374">
              <w:rPr>
                <w:lang w:val="en-GB"/>
              </w:rPr>
              <w:t>The unique identifier of the current node receiving this message, as described in § 2.4, Annex 1.</w:t>
            </w:r>
          </w:p>
          <w:p w14:paraId="0C765618" w14:textId="77777777" w:rsidR="003B6A5E" w:rsidRPr="00407374" w:rsidRDefault="003B6A5E" w:rsidP="002876A1">
            <w:pPr>
              <w:pStyle w:val="Tabletext"/>
              <w:jc w:val="left"/>
            </w:pPr>
            <w:r w:rsidRPr="00407374">
              <w:t>Set to 0 for broadcast.</w:t>
            </w:r>
          </w:p>
        </w:tc>
      </w:tr>
      <w:tr w:rsidR="003B6A5E" w:rsidRPr="003D1502" w14:paraId="23994F1F" w14:textId="77777777" w:rsidTr="002876A1">
        <w:trPr>
          <w:cantSplit/>
          <w:jc w:val="center"/>
        </w:trPr>
        <w:tc>
          <w:tcPr>
            <w:tcW w:w="296" w:type="pct"/>
            <w:noWrap/>
          </w:tcPr>
          <w:p w14:paraId="2D09D241" w14:textId="77777777" w:rsidR="003B6A5E" w:rsidRPr="00407374" w:rsidRDefault="003B6A5E" w:rsidP="002876A1">
            <w:pPr>
              <w:pStyle w:val="Tabletext"/>
              <w:jc w:val="center"/>
            </w:pPr>
            <w:r w:rsidRPr="00407374">
              <w:t>6</w:t>
            </w:r>
          </w:p>
        </w:tc>
        <w:tc>
          <w:tcPr>
            <w:tcW w:w="576" w:type="pct"/>
            <w:noWrap/>
          </w:tcPr>
          <w:p w14:paraId="6CD3CFF4" w14:textId="77777777" w:rsidR="003B6A5E" w:rsidRPr="00407374" w:rsidRDefault="003B6A5E" w:rsidP="002876A1">
            <w:pPr>
              <w:pStyle w:val="Tabletext"/>
              <w:jc w:val="center"/>
            </w:pPr>
            <w:r w:rsidRPr="00407374">
              <w:t>0-255</w:t>
            </w:r>
          </w:p>
        </w:tc>
        <w:tc>
          <w:tcPr>
            <w:tcW w:w="449" w:type="pct"/>
            <w:noWrap/>
          </w:tcPr>
          <w:p w14:paraId="14DDBF03" w14:textId="77777777" w:rsidR="003B6A5E" w:rsidRPr="00407374" w:rsidRDefault="003B6A5E" w:rsidP="002876A1">
            <w:pPr>
              <w:pStyle w:val="Tabletext"/>
              <w:jc w:val="center"/>
            </w:pPr>
            <w:r w:rsidRPr="00407374">
              <w:t>1</w:t>
            </w:r>
          </w:p>
        </w:tc>
        <w:tc>
          <w:tcPr>
            <w:tcW w:w="766" w:type="pct"/>
            <w:noWrap/>
          </w:tcPr>
          <w:p w14:paraId="19F59F99" w14:textId="77777777" w:rsidR="003B6A5E" w:rsidRPr="00407374" w:rsidRDefault="003B6A5E" w:rsidP="002876A1">
            <w:pPr>
              <w:pStyle w:val="Tabletext"/>
              <w:jc w:val="left"/>
            </w:pPr>
            <w:r w:rsidRPr="00407374">
              <w:t>Number of fragments</w:t>
            </w:r>
          </w:p>
        </w:tc>
        <w:tc>
          <w:tcPr>
            <w:tcW w:w="2913" w:type="pct"/>
            <w:noWrap/>
          </w:tcPr>
          <w:p w14:paraId="7EF86B53" w14:textId="6C8F6DDC" w:rsidR="003B6A5E" w:rsidRPr="00407374" w:rsidRDefault="003B6A5E" w:rsidP="002876A1">
            <w:pPr>
              <w:pStyle w:val="Tabletext"/>
              <w:jc w:val="left"/>
              <w:rPr>
                <w:lang w:val="en-GB"/>
              </w:rPr>
            </w:pPr>
            <w:r w:rsidRPr="00407374">
              <w:rPr>
                <w:lang w:val="en-GB"/>
              </w:rPr>
              <w:t xml:space="preserve">Number of fragments in this </w:t>
            </w:r>
            <w:r>
              <w:rPr>
                <w:lang w:val="en-GB"/>
              </w:rPr>
              <w:t>TDMA frame</w:t>
            </w:r>
            <w:r w:rsidRPr="00407374">
              <w:rPr>
                <w:lang w:val="en-GB"/>
              </w:rPr>
              <w:t>.</w:t>
            </w:r>
          </w:p>
          <w:p w14:paraId="1B3A3894" w14:textId="77777777" w:rsidR="003B6A5E" w:rsidRPr="00407374" w:rsidRDefault="003B6A5E" w:rsidP="002876A1">
            <w:pPr>
              <w:pStyle w:val="Tabletext"/>
              <w:jc w:val="left"/>
              <w:rPr>
                <w:lang w:val="en-GB"/>
              </w:rPr>
            </w:pPr>
            <w:r w:rsidRPr="00407374">
              <w:rPr>
                <w:lang w:val="en-GB"/>
              </w:rPr>
              <w:t>Should be a value from 1 to 14.</w:t>
            </w:r>
          </w:p>
        </w:tc>
      </w:tr>
      <w:tr w:rsidR="003B6A5E" w:rsidRPr="003D1502" w14:paraId="2D2D2C8E" w14:textId="77777777" w:rsidTr="002876A1">
        <w:trPr>
          <w:cantSplit/>
          <w:jc w:val="center"/>
        </w:trPr>
        <w:tc>
          <w:tcPr>
            <w:tcW w:w="296" w:type="pct"/>
            <w:noWrap/>
          </w:tcPr>
          <w:p w14:paraId="4B7D2B6F" w14:textId="77777777" w:rsidR="003B6A5E" w:rsidRPr="00407374" w:rsidRDefault="003B6A5E" w:rsidP="002876A1">
            <w:pPr>
              <w:pStyle w:val="Tabletext"/>
              <w:jc w:val="center"/>
            </w:pPr>
            <w:r w:rsidRPr="00407374">
              <w:t>7</w:t>
            </w:r>
          </w:p>
        </w:tc>
        <w:tc>
          <w:tcPr>
            <w:tcW w:w="576" w:type="pct"/>
            <w:noWrap/>
          </w:tcPr>
          <w:p w14:paraId="1BF80CA1" w14:textId="77777777" w:rsidR="003B6A5E" w:rsidRPr="00407374" w:rsidRDefault="003B6A5E" w:rsidP="002876A1">
            <w:pPr>
              <w:pStyle w:val="Tabletext"/>
              <w:jc w:val="center"/>
            </w:pPr>
            <w:r w:rsidRPr="00407374">
              <w:t>0-255</w:t>
            </w:r>
          </w:p>
        </w:tc>
        <w:tc>
          <w:tcPr>
            <w:tcW w:w="449" w:type="pct"/>
            <w:noWrap/>
          </w:tcPr>
          <w:p w14:paraId="16094506" w14:textId="77777777" w:rsidR="003B6A5E" w:rsidRPr="00407374" w:rsidRDefault="003B6A5E" w:rsidP="002876A1">
            <w:pPr>
              <w:pStyle w:val="Tabletext"/>
              <w:jc w:val="center"/>
            </w:pPr>
            <w:r w:rsidRPr="00407374">
              <w:t>1</w:t>
            </w:r>
          </w:p>
        </w:tc>
        <w:tc>
          <w:tcPr>
            <w:tcW w:w="766" w:type="pct"/>
            <w:noWrap/>
          </w:tcPr>
          <w:p w14:paraId="7CA9A40F" w14:textId="77777777" w:rsidR="003B6A5E" w:rsidRPr="00407374" w:rsidRDefault="003B6A5E" w:rsidP="002876A1">
            <w:pPr>
              <w:pStyle w:val="Tabletext"/>
              <w:jc w:val="left"/>
            </w:pPr>
            <w:r w:rsidRPr="00407374">
              <w:t>Fragment number</w:t>
            </w:r>
          </w:p>
        </w:tc>
        <w:tc>
          <w:tcPr>
            <w:tcW w:w="2913" w:type="pct"/>
            <w:noWrap/>
          </w:tcPr>
          <w:p w14:paraId="1307CC16" w14:textId="77777777" w:rsidR="003B6A5E" w:rsidRPr="00407374" w:rsidRDefault="003B6A5E" w:rsidP="002876A1">
            <w:pPr>
              <w:pStyle w:val="Tabletext"/>
              <w:jc w:val="left"/>
              <w:rPr>
                <w:lang w:val="en-GB"/>
              </w:rPr>
            </w:pPr>
            <w:r w:rsidRPr="00407374">
              <w:rPr>
                <w:lang w:val="en-GB"/>
              </w:rPr>
              <w:t>Fragment number of the payload in this message. First fragment should start at 0, increment with any additional fragment and wrap at 255.</w:t>
            </w:r>
          </w:p>
        </w:tc>
      </w:tr>
      <w:tr w:rsidR="003B6A5E" w:rsidRPr="003D1502" w14:paraId="48193889" w14:textId="77777777" w:rsidTr="002876A1">
        <w:trPr>
          <w:cantSplit/>
          <w:jc w:val="center"/>
        </w:trPr>
        <w:tc>
          <w:tcPr>
            <w:tcW w:w="296" w:type="pct"/>
            <w:noWrap/>
          </w:tcPr>
          <w:p w14:paraId="3912FEC8" w14:textId="77777777" w:rsidR="003B6A5E" w:rsidRPr="00407374" w:rsidRDefault="003B6A5E" w:rsidP="002876A1">
            <w:pPr>
              <w:pStyle w:val="Tabletext"/>
              <w:jc w:val="center"/>
            </w:pPr>
            <w:r w:rsidRPr="00407374">
              <w:rPr>
                <w:lang w:eastAsia="zh-CN"/>
              </w:rPr>
              <w:t>8</w:t>
            </w:r>
          </w:p>
        </w:tc>
        <w:tc>
          <w:tcPr>
            <w:tcW w:w="576" w:type="pct"/>
            <w:noWrap/>
          </w:tcPr>
          <w:p w14:paraId="28C5052A" w14:textId="77777777" w:rsidR="003B6A5E" w:rsidRPr="00407374" w:rsidRDefault="003B6A5E" w:rsidP="002876A1">
            <w:pPr>
              <w:pStyle w:val="Tabletext"/>
              <w:jc w:val="center"/>
            </w:pPr>
            <w:r w:rsidRPr="00407374">
              <w:rPr>
                <w:lang w:eastAsia="zh-CN"/>
              </w:rPr>
              <w:t>0-255</w:t>
            </w:r>
          </w:p>
        </w:tc>
        <w:tc>
          <w:tcPr>
            <w:tcW w:w="449" w:type="pct"/>
            <w:noWrap/>
          </w:tcPr>
          <w:p w14:paraId="2963F32D" w14:textId="77777777" w:rsidR="003B6A5E" w:rsidRPr="00407374" w:rsidRDefault="003B6A5E" w:rsidP="002876A1">
            <w:pPr>
              <w:pStyle w:val="Tabletext"/>
              <w:jc w:val="center"/>
            </w:pPr>
            <w:r w:rsidRPr="00407374">
              <w:rPr>
                <w:lang w:eastAsia="zh-CN"/>
              </w:rPr>
              <w:t>1</w:t>
            </w:r>
          </w:p>
        </w:tc>
        <w:tc>
          <w:tcPr>
            <w:tcW w:w="766" w:type="pct"/>
            <w:noWrap/>
          </w:tcPr>
          <w:p w14:paraId="7A74D3CB" w14:textId="77777777" w:rsidR="003B6A5E" w:rsidRPr="00407374" w:rsidRDefault="003B6A5E" w:rsidP="002876A1">
            <w:pPr>
              <w:pStyle w:val="Tabletext"/>
              <w:jc w:val="left"/>
            </w:pPr>
            <w:r w:rsidRPr="00407374">
              <w:rPr>
                <w:lang w:eastAsia="zh-CN"/>
              </w:rPr>
              <w:t>Continue data session</w:t>
            </w:r>
          </w:p>
        </w:tc>
        <w:tc>
          <w:tcPr>
            <w:tcW w:w="2913" w:type="pct"/>
            <w:noWrap/>
          </w:tcPr>
          <w:p w14:paraId="6EEE19C4" w14:textId="77777777" w:rsidR="003B6A5E" w:rsidRPr="00407374" w:rsidRDefault="003B6A5E" w:rsidP="002876A1">
            <w:pPr>
              <w:pStyle w:val="Tabletext"/>
              <w:jc w:val="left"/>
              <w:rPr>
                <w:lang w:val="en-GB" w:eastAsia="zh-CN"/>
              </w:rPr>
            </w:pPr>
            <w:r w:rsidRPr="00407374">
              <w:rPr>
                <w:lang w:val="en-GB" w:eastAsia="zh-CN"/>
              </w:rPr>
              <w:t>0 – Ends data session</w:t>
            </w:r>
          </w:p>
          <w:p w14:paraId="3F5F5A55" w14:textId="77777777" w:rsidR="003B6A5E" w:rsidRPr="00407374" w:rsidRDefault="003B6A5E" w:rsidP="002876A1">
            <w:pPr>
              <w:pStyle w:val="Tabletext"/>
              <w:jc w:val="left"/>
              <w:rPr>
                <w:lang w:val="en-GB"/>
              </w:rPr>
            </w:pPr>
            <w:r w:rsidRPr="00407374">
              <w:rPr>
                <w:lang w:val="en-GB" w:eastAsia="zh-CN"/>
              </w:rPr>
              <w:t xml:space="preserve">1 – Continue data session with new </w:t>
            </w:r>
          </w:p>
        </w:tc>
      </w:tr>
      <w:tr w:rsidR="003B6A5E" w:rsidRPr="00407374" w14:paraId="4F7680DA" w14:textId="77777777" w:rsidTr="002876A1">
        <w:trPr>
          <w:cantSplit/>
          <w:jc w:val="center"/>
        </w:trPr>
        <w:tc>
          <w:tcPr>
            <w:tcW w:w="296" w:type="pct"/>
            <w:tcBorders>
              <w:bottom w:val="single" w:sz="4" w:space="0" w:color="auto"/>
            </w:tcBorders>
            <w:noWrap/>
          </w:tcPr>
          <w:p w14:paraId="0A9AA874" w14:textId="77777777" w:rsidR="003B6A5E" w:rsidRPr="00407374" w:rsidRDefault="003B6A5E" w:rsidP="002876A1">
            <w:pPr>
              <w:pStyle w:val="Tabletext"/>
              <w:jc w:val="center"/>
            </w:pPr>
            <w:r w:rsidRPr="00407374">
              <w:t>9</w:t>
            </w:r>
          </w:p>
        </w:tc>
        <w:tc>
          <w:tcPr>
            <w:tcW w:w="576" w:type="pct"/>
            <w:tcBorders>
              <w:bottom w:val="single" w:sz="4" w:space="0" w:color="auto"/>
            </w:tcBorders>
            <w:noWrap/>
          </w:tcPr>
          <w:p w14:paraId="6A3D24F5" w14:textId="77777777" w:rsidR="003B6A5E" w:rsidRPr="00407374" w:rsidRDefault="003B6A5E" w:rsidP="002876A1">
            <w:pPr>
              <w:pStyle w:val="Tabletext"/>
              <w:jc w:val="center"/>
            </w:pPr>
          </w:p>
        </w:tc>
        <w:tc>
          <w:tcPr>
            <w:tcW w:w="449" w:type="pct"/>
            <w:tcBorders>
              <w:bottom w:val="single" w:sz="4" w:space="0" w:color="auto"/>
            </w:tcBorders>
            <w:noWrap/>
          </w:tcPr>
          <w:p w14:paraId="46BFBB65" w14:textId="77777777" w:rsidR="003B6A5E" w:rsidRPr="00407374" w:rsidRDefault="003B6A5E" w:rsidP="002876A1">
            <w:pPr>
              <w:pStyle w:val="Tabletext"/>
              <w:jc w:val="center"/>
            </w:pPr>
            <w:r w:rsidRPr="00407374">
              <w:t>Variable</w:t>
            </w:r>
          </w:p>
        </w:tc>
        <w:tc>
          <w:tcPr>
            <w:tcW w:w="766" w:type="pct"/>
            <w:tcBorders>
              <w:bottom w:val="single" w:sz="4" w:space="0" w:color="auto"/>
            </w:tcBorders>
            <w:noWrap/>
          </w:tcPr>
          <w:p w14:paraId="4484FD37" w14:textId="77777777" w:rsidR="003B6A5E" w:rsidRPr="00407374" w:rsidRDefault="003B6A5E" w:rsidP="002876A1">
            <w:pPr>
              <w:pStyle w:val="Tabletext"/>
            </w:pPr>
            <w:r w:rsidRPr="00407374">
              <w:t>Payload</w:t>
            </w:r>
          </w:p>
        </w:tc>
        <w:tc>
          <w:tcPr>
            <w:tcW w:w="2913" w:type="pct"/>
            <w:tcBorders>
              <w:bottom w:val="single" w:sz="4" w:space="0" w:color="auto"/>
            </w:tcBorders>
            <w:noWrap/>
          </w:tcPr>
          <w:p w14:paraId="3CF2F38F" w14:textId="77777777" w:rsidR="003B6A5E" w:rsidRPr="00407374" w:rsidRDefault="003B6A5E" w:rsidP="002876A1">
            <w:pPr>
              <w:pStyle w:val="Tabletext"/>
              <w:jc w:val="left"/>
            </w:pPr>
          </w:p>
        </w:tc>
      </w:tr>
      <w:bookmarkEnd w:id="12"/>
      <w:tr w:rsidR="003B6A5E" w:rsidRPr="003D1502" w14:paraId="3BF9E16A" w14:textId="77777777" w:rsidTr="002876A1">
        <w:trPr>
          <w:cantSplit/>
          <w:jc w:val="center"/>
        </w:trPr>
        <w:tc>
          <w:tcPr>
            <w:tcW w:w="5000" w:type="pct"/>
            <w:gridSpan w:val="5"/>
            <w:tcBorders>
              <w:top w:val="single" w:sz="4" w:space="0" w:color="auto"/>
              <w:left w:val="nil"/>
              <w:bottom w:val="nil"/>
              <w:right w:val="nil"/>
            </w:tcBorders>
            <w:noWrap/>
          </w:tcPr>
          <w:p w14:paraId="103A051D" w14:textId="77777777" w:rsidR="003B6A5E" w:rsidRPr="00407374" w:rsidRDefault="003B6A5E" w:rsidP="002876A1">
            <w:pPr>
              <w:pStyle w:val="Tabletext"/>
              <w:rPr>
                <w:lang w:val="en-GB"/>
              </w:rPr>
            </w:pPr>
            <w:r w:rsidRPr="00407374">
              <w:rPr>
                <w:lang w:val="en-GB"/>
              </w:rPr>
              <w:t>Note</w:t>
            </w:r>
            <w:r>
              <w:rPr>
                <w:lang w:val="en-GB"/>
              </w:rPr>
              <w:t>s</w:t>
            </w:r>
            <w:r w:rsidRPr="00407374">
              <w:rPr>
                <w:lang w:val="en-GB"/>
              </w:rPr>
              <w:t>:</w:t>
            </w:r>
          </w:p>
          <w:p w14:paraId="1CE2DBD1" w14:textId="77777777" w:rsidR="003B6A5E" w:rsidRPr="00407374" w:rsidRDefault="003B6A5E" w:rsidP="002876A1">
            <w:pPr>
              <w:pStyle w:val="Tabletext"/>
              <w:rPr>
                <w:lang w:val="en-GB"/>
              </w:rPr>
            </w:pPr>
            <w:r w:rsidRPr="00407374">
              <w:rPr>
                <w:lang w:val="en-GB"/>
              </w:rPr>
              <w:t>Should always be transmitted on the TDMA channel (derived from the logical channel) as assigned by a resource allocation.</w:t>
            </w:r>
          </w:p>
          <w:p w14:paraId="46178FD5" w14:textId="77777777" w:rsidR="003B6A5E" w:rsidRPr="00407374" w:rsidRDefault="003B6A5E" w:rsidP="002876A1">
            <w:pPr>
              <w:pStyle w:val="Tabletext"/>
              <w:rPr>
                <w:lang w:val="en-GB"/>
              </w:rPr>
            </w:pPr>
            <w:r w:rsidRPr="00407374">
              <w:rPr>
                <w:lang w:val="en-GB"/>
              </w:rPr>
              <w:t>Will always be transmitted to carry payload of first data fragment.</w:t>
            </w:r>
          </w:p>
          <w:p w14:paraId="10F5ACFB" w14:textId="77777777" w:rsidR="003B6A5E" w:rsidRPr="00407374" w:rsidRDefault="003B6A5E" w:rsidP="002876A1">
            <w:pPr>
              <w:pStyle w:val="Tabletext"/>
              <w:rPr>
                <w:lang w:val="en-GB"/>
              </w:rPr>
            </w:pPr>
            <w:r w:rsidRPr="00407374">
              <w:rPr>
                <w:vertAlign w:val="superscript"/>
                <w:lang w:val="en-GB"/>
              </w:rPr>
              <w:t>(1)</w:t>
            </w:r>
            <w:r w:rsidRPr="00407374">
              <w:rPr>
                <w:vertAlign w:val="superscript"/>
                <w:lang w:val="en-GB"/>
              </w:rPr>
              <w:tab/>
            </w:r>
            <w:r w:rsidRPr="00407374">
              <w:rPr>
                <w:lang w:val="en-GB"/>
              </w:rPr>
              <w:t>Session ID is reserved for future use.</w:t>
            </w:r>
          </w:p>
        </w:tc>
      </w:tr>
    </w:tbl>
    <w:p w14:paraId="214D302C" w14:textId="384FBC70" w:rsidR="003C2BBA" w:rsidRDefault="003C2BBA">
      <w:pPr>
        <w:rPr>
          <w:iCs/>
          <w:lang w:val="en-US"/>
        </w:rPr>
      </w:pPr>
    </w:p>
    <w:p w14:paraId="65FCE023" w14:textId="6ED96137" w:rsidR="00B71A33" w:rsidRPr="00B71A33" w:rsidRDefault="00B71A33" w:rsidP="00562482">
      <w:pPr>
        <w:jc w:val="center"/>
        <w:rPr>
          <w:b/>
          <w:bCs/>
          <w:iCs/>
          <w:lang w:val="en-US"/>
        </w:rPr>
      </w:pPr>
      <w:r w:rsidRPr="00B71A33">
        <w:rPr>
          <w:b/>
          <w:bCs/>
          <w:iCs/>
          <w:lang w:val="en-US"/>
        </w:rPr>
        <w:t>IEC WG15-6:</w:t>
      </w:r>
    </w:p>
    <w:p w14:paraId="24737424" w14:textId="7E19EA03" w:rsidR="00B71A33" w:rsidRPr="003C2BBA" w:rsidRDefault="00B71A33">
      <w:pPr>
        <w:rPr>
          <w:iCs/>
          <w:lang w:val="en-US"/>
        </w:rPr>
      </w:pPr>
      <w:r>
        <w:rPr>
          <w:iCs/>
          <w:lang w:val="en-US"/>
        </w:rPr>
        <w:t>Figure 44 should be deleted.</w:t>
      </w:r>
    </w:p>
    <w:p w14:paraId="0F8FA751" w14:textId="43336E53" w:rsidR="008502DA" w:rsidRDefault="008502DA" w:rsidP="008502DA">
      <w:pPr>
        <w:pStyle w:val="Listenabsatz"/>
        <w:ind w:left="0"/>
        <w:rPr>
          <w:iCs/>
          <w:lang w:val="en-US"/>
        </w:rPr>
      </w:pPr>
    </w:p>
    <w:p w14:paraId="2692A105" w14:textId="74300A93" w:rsidR="00B71A33" w:rsidRPr="00A44708" w:rsidRDefault="00B71A33" w:rsidP="00B71A33">
      <w:pPr>
        <w:tabs>
          <w:tab w:val="left" w:pos="794"/>
          <w:tab w:val="left" w:pos="1191"/>
          <w:tab w:val="left" w:pos="1588"/>
          <w:tab w:val="left" w:pos="1985"/>
        </w:tabs>
        <w:overflowPunct w:val="0"/>
        <w:autoSpaceDE w:val="0"/>
        <w:autoSpaceDN w:val="0"/>
        <w:adjustRightInd w:val="0"/>
        <w:spacing w:before="320" w:after="0" w:line="240" w:lineRule="auto"/>
        <w:jc w:val="both"/>
        <w:textAlignment w:val="baseline"/>
        <w:rPr>
          <w:rFonts w:ascii="Times New Roman" w:eastAsia="Times New Roman" w:hAnsi="Times New Roman" w:cs="Times New Roman"/>
          <w:sz w:val="24"/>
          <w:szCs w:val="20"/>
          <w:lang w:val="en-US" w:eastAsia="en-US"/>
        </w:rPr>
      </w:pPr>
      <w:r w:rsidRPr="00B71A33">
        <w:rPr>
          <w:rFonts w:ascii="Times New Roman" w:eastAsia="Times New Roman" w:hAnsi="Times New Roman" w:cs="Times New Roman"/>
          <w:sz w:val="24"/>
          <w:szCs w:val="20"/>
          <w:lang w:val="en-GB" w:eastAsia="en-US"/>
        </w:rPr>
        <w:t xml:space="preserve">Segments may span multiple fragments, but not multiple data sessions. Only when a segment is found to span multiple data sessions, may the segment be split into multiple segments to align segments on data session boundaries. </w:t>
      </w:r>
    </w:p>
    <w:p w14:paraId="6F12566D" w14:textId="77777777" w:rsidR="00B71A33" w:rsidRPr="00A44708" w:rsidRDefault="00B71A33" w:rsidP="00B71A33">
      <w:pPr>
        <w:keepNext/>
        <w:keepLines/>
        <w:tabs>
          <w:tab w:val="left" w:pos="794"/>
          <w:tab w:val="left" w:pos="1191"/>
          <w:tab w:val="left" w:pos="1588"/>
          <w:tab w:val="left" w:pos="1985"/>
        </w:tabs>
        <w:overflowPunct w:val="0"/>
        <w:autoSpaceDE w:val="0"/>
        <w:autoSpaceDN w:val="0"/>
        <w:adjustRightInd w:val="0"/>
        <w:spacing w:before="200" w:after="0" w:line="240" w:lineRule="auto"/>
        <w:ind w:left="794" w:hanging="794"/>
        <w:jc w:val="both"/>
        <w:textAlignment w:val="baseline"/>
        <w:outlineLvl w:val="2"/>
        <w:rPr>
          <w:rFonts w:ascii="Times New Roman" w:eastAsia="Calibri" w:hAnsi="Times New Roman" w:cs="Times New Roman"/>
          <w:b/>
          <w:sz w:val="24"/>
          <w:szCs w:val="20"/>
          <w:lang w:val="en-US" w:eastAsia="en-US"/>
        </w:rPr>
      </w:pPr>
      <w:bookmarkStart w:id="13" w:name="_Toc35545454"/>
      <w:r w:rsidRPr="00A44708">
        <w:rPr>
          <w:rFonts w:ascii="Times New Roman" w:eastAsia="Calibri" w:hAnsi="Times New Roman" w:cs="Times New Roman"/>
          <w:b/>
          <w:caps/>
          <w:sz w:val="24"/>
          <w:lang w:val="en-US" w:eastAsia="en-US"/>
        </w:rPr>
        <w:t>4.30.1</w:t>
      </w:r>
      <w:r w:rsidRPr="00A44708">
        <w:rPr>
          <w:rFonts w:ascii="Times New Roman" w:eastAsia="Calibri" w:hAnsi="Times New Roman" w:cs="Times New Roman"/>
          <w:b/>
          <w:caps/>
          <w:sz w:val="24"/>
          <w:lang w:val="en-US" w:eastAsia="en-US"/>
        </w:rPr>
        <w:tab/>
      </w:r>
      <w:r w:rsidRPr="00A44708">
        <w:rPr>
          <w:rFonts w:ascii="Times New Roman" w:eastAsia="Calibri" w:hAnsi="Times New Roman" w:cs="Times New Roman"/>
          <w:b/>
          <w:sz w:val="24"/>
          <w:szCs w:val="20"/>
          <w:lang w:val="en-US" w:eastAsia="en-US"/>
        </w:rPr>
        <w:t>Segment description</w:t>
      </w:r>
      <w:bookmarkEnd w:id="13"/>
    </w:p>
    <w:p w14:paraId="271C3C19" w14:textId="695642BA" w:rsidR="00B71A33" w:rsidRDefault="00B71A33" w:rsidP="008502DA">
      <w:pPr>
        <w:pStyle w:val="Listenabsatz"/>
        <w:ind w:left="0"/>
        <w:rPr>
          <w:iCs/>
          <w:lang w:val="en-US"/>
        </w:rPr>
      </w:pPr>
    </w:p>
    <w:p w14:paraId="62EA0D8F" w14:textId="77777777" w:rsidR="00715A93" w:rsidRDefault="00715A93" w:rsidP="00562482">
      <w:pPr>
        <w:pStyle w:val="Listenabsatz"/>
        <w:ind w:left="0"/>
        <w:jc w:val="center"/>
        <w:rPr>
          <w:b/>
          <w:bCs/>
          <w:iCs/>
          <w:lang w:val="en-US"/>
        </w:rPr>
      </w:pPr>
    </w:p>
    <w:p w14:paraId="38FB6F39" w14:textId="77777777" w:rsidR="00715A93" w:rsidRDefault="00715A93" w:rsidP="00562482">
      <w:pPr>
        <w:pStyle w:val="Listenabsatz"/>
        <w:ind w:left="0"/>
        <w:jc w:val="center"/>
        <w:rPr>
          <w:b/>
          <w:bCs/>
          <w:iCs/>
          <w:lang w:val="en-US"/>
        </w:rPr>
      </w:pPr>
    </w:p>
    <w:p w14:paraId="4D8C8DFF" w14:textId="77777777" w:rsidR="00715A93" w:rsidRDefault="00715A93" w:rsidP="00562482">
      <w:pPr>
        <w:pStyle w:val="Listenabsatz"/>
        <w:ind w:left="0"/>
        <w:jc w:val="center"/>
        <w:rPr>
          <w:b/>
          <w:bCs/>
          <w:iCs/>
          <w:lang w:val="en-US"/>
        </w:rPr>
      </w:pPr>
    </w:p>
    <w:p w14:paraId="6D908732" w14:textId="77777777" w:rsidR="00715A93" w:rsidRDefault="00715A93" w:rsidP="00562482">
      <w:pPr>
        <w:pStyle w:val="Listenabsatz"/>
        <w:ind w:left="0"/>
        <w:jc w:val="center"/>
        <w:rPr>
          <w:b/>
          <w:bCs/>
          <w:iCs/>
          <w:lang w:val="en-US"/>
        </w:rPr>
      </w:pPr>
    </w:p>
    <w:p w14:paraId="2D4AC5C5" w14:textId="24305744" w:rsidR="00562482" w:rsidRDefault="00562482" w:rsidP="00562482">
      <w:pPr>
        <w:pStyle w:val="Listenabsatz"/>
        <w:ind w:left="0"/>
        <w:jc w:val="center"/>
        <w:rPr>
          <w:b/>
          <w:bCs/>
          <w:iCs/>
          <w:lang w:val="en-US"/>
        </w:rPr>
      </w:pPr>
      <w:r w:rsidRPr="00562482">
        <w:rPr>
          <w:b/>
          <w:bCs/>
          <w:iCs/>
          <w:lang w:val="en-US"/>
        </w:rPr>
        <w:t>IEC WG15-7:</w:t>
      </w:r>
    </w:p>
    <w:p w14:paraId="625F0187" w14:textId="1FE75322" w:rsidR="00562482" w:rsidRDefault="00562482" w:rsidP="00562482">
      <w:pPr>
        <w:pStyle w:val="Listenabsatz"/>
        <w:ind w:left="0"/>
        <w:rPr>
          <w:iCs/>
          <w:lang w:val="en-US"/>
        </w:rPr>
      </w:pPr>
      <w:r>
        <w:rPr>
          <w:iCs/>
          <w:lang w:val="en-US"/>
        </w:rPr>
        <w:t>Modify table 33 as follows:</w:t>
      </w:r>
    </w:p>
    <w:p w14:paraId="086CF0E2" w14:textId="1105A51E" w:rsidR="00562482" w:rsidRDefault="00562482" w:rsidP="00562482">
      <w:pPr>
        <w:pStyle w:val="Listenabsatz"/>
        <w:ind w:left="0"/>
        <w:rPr>
          <w:iCs/>
          <w:lang w:val="en-US"/>
        </w:rPr>
      </w:pPr>
    </w:p>
    <w:p w14:paraId="08EE8BA5" w14:textId="77777777" w:rsidR="00715A93" w:rsidRPr="00715A93" w:rsidRDefault="00715A93" w:rsidP="00715A93">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en-GB" w:eastAsia="en-US"/>
        </w:rPr>
      </w:pPr>
      <w:bookmarkStart w:id="14" w:name="_Toc35546132"/>
      <w:r w:rsidRPr="00715A93">
        <w:rPr>
          <w:rFonts w:ascii="Times New Roman" w:eastAsia="Times New Roman" w:hAnsi="Times New Roman" w:cs="Times New Roman"/>
          <w:caps/>
          <w:sz w:val="24"/>
          <w:szCs w:val="20"/>
          <w:lang w:val="en-GB" w:eastAsia="en-US"/>
        </w:rPr>
        <w:t>Table 33</w:t>
      </w:r>
    </w:p>
    <w:p w14:paraId="426FE67F" w14:textId="77777777" w:rsidR="00715A93" w:rsidRPr="00715A93" w:rsidRDefault="00715A93" w:rsidP="00715A93">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0"/>
          <w:lang w:val="en-GB" w:eastAsia="en-US"/>
        </w:rPr>
      </w:pPr>
      <w:r w:rsidRPr="00715A93">
        <w:rPr>
          <w:rFonts w:ascii="Times New Roman" w:eastAsia="Times New Roman" w:hAnsi="Times New Roman" w:cs="Times New Roman"/>
          <w:b/>
          <w:sz w:val="24"/>
          <w:szCs w:val="20"/>
          <w:lang w:val="en-GB" w:eastAsia="en-US"/>
        </w:rPr>
        <w:t>VHF data exchange message summary</w:t>
      </w:r>
      <w:bookmarkEnd w:id="14"/>
    </w:p>
    <w:tbl>
      <w:tblPr>
        <w:tblStyle w:val="TableGrid1"/>
        <w:tblW w:w="9639" w:type="dxa"/>
        <w:jc w:val="center"/>
        <w:tblLayout w:type="fixed"/>
        <w:tblCellMar>
          <w:left w:w="57" w:type="dxa"/>
          <w:right w:w="57" w:type="dxa"/>
        </w:tblCellMar>
        <w:tblLook w:val="04A0" w:firstRow="1" w:lastRow="0" w:firstColumn="1" w:lastColumn="0" w:noHBand="0" w:noVBand="1"/>
      </w:tblPr>
      <w:tblGrid>
        <w:gridCol w:w="805"/>
        <w:gridCol w:w="2145"/>
        <w:gridCol w:w="4817"/>
        <w:gridCol w:w="1872"/>
      </w:tblGrid>
      <w:tr w:rsidR="00715A93" w:rsidRPr="00715A93" w14:paraId="14C3C275" w14:textId="77777777" w:rsidTr="002876A1">
        <w:trPr>
          <w:cantSplit/>
          <w:jc w:val="center"/>
        </w:trPr>
        <w:tc>
          <w:tcPr>
            <w:tcW w:w="846" w:type="dxa"/>
          </w:tcPr>
          <w:p w14:paraId="59EA80C2"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715A93">
              <w:rPr>
                <w:rFonts w:ascii="Times New Roman" w:hAnsi="Times New Roman"/>
                <w:b/>
                <w:lang w:val="fr-FR"/>
              </w:rPr>
              <w:t>Type</w:t>
            </w:r>
          </w:p>
        </w:tc>
        <w:tc>
          <w:tcPr>
            <w:tcW w:w="2268" w:type="dxa"/>
          </w:tcPr>
          <w:p w14:paraId="145A7E87"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715A93">
              <w:rPr>
                <w:rFonts w:ascii="Times New Roman" w:hAnsi="Times New Roman"/>
                <w:b/>
                <w:lang w:val="fr-FR"/>
              </w:rPr>
              <w:t>Name</w:t>
            </w:r>
          </w:p>
        </w:tc>
        <w:tc>
          <w:tcPr>
            <w:tcW w:w="5103" w:type="dxa"/>
          </w:tcPr>
          <w:p w14:paraId="6EB4B1AB"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715A93">
              <w:rPr>
                <w:rFonts w:ascii="Times New Roman" w:hAnsi="Times New Roman"/>
                <w:b/>
                <w:lang w:val="fr-FR"/>
              </w:rPr>
              <w:t>Description</w:t>
            </w:r>
          </w:p>
        </w:tc>
        <w:tc>
          <w:tcPr>
            <w:tcW w:w="1978" w:type="dxa"/>
          </w:tcPr>
          <w:p w14:paraId="2510E8E8"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715A93">
              <w:rPr>
                <w:rFonts w:ascii="Times New Roman" w:hAnsi="Times New Roman"/>
                <w:b/>
                <w:lang w:val="fr-FR"/>
              </w:rPr>
              <w:t>Slot function</w:t>
            </w:r>
          </w:p>
        </w:tc>
      </w:tr>
      <w:tr w:rsidR="00715A93" w:rsidRPr="00715A93" w14:paraId="1DA45C3E" w14:textId="77777777" w:rsidTr="002876A1">
        <w:trPr>
          <w:cantSplit/>
          <w:jc w:val="center"/>
        </w:trPr>
        <w:tc>
          <w:tcPr>
            <w:tcW w:w="846" w:type="dxa"/>
          </w:tcPr>
          <w:p w14:paraId="3507C27E"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0</w:t>
            </w:r>
          </w:p>
        </w:tc>
        <w:tc>
          <w:tcPr>
            <w:tcW w:w="2268" w:type="dxa"/>
          </w:tcPr>
          <w:p w14:paraId="05BD3A43"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Media access control</w:t>
            </w:r>
          </w:p>
        </w:tc>
        <w:tc>
          <w:tcPr>
            <w:tcW w:w="5103" w:type="dxa"/>
          </w:tcPr>
          <w:p w14:paraId="4770D1B0"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Changes random access selection interval</w:t>
            </w:r>
          </w:p>
        </w:tc>
        <w:tc>
          <w:tcPr>
            <w:tcW w:w="1978" w:type="dxa"/>
          </w:tcPr>
          <w:p w14:paraId="4E29335D"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BB, AC</w:t>
            </w:r>
          </w:p>
        </w:tc>
      </w:tr>
      <w:tr w:rsidR="00715A93" w:rsidRPr="00715A93" w14:paraId="3C5D7B80" w14:textId="77777777" w:rsidTr="002876A1">
        <w:trPr>
          <w:cantSplit/>
          <w:jc w:val="center"/>
        </w:trPr>
        <w:tc>
          <w:tcPr>
            <w:tcW w:w="846" w:type="dxa"/>
          </w:tcPr>
          <w:p w14:paraId="457367C0"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4</w:t>
            </w:r>
          </w:p>
        </w:tc>
        <w:tc>
          <w:tcPr>
            <w:tcW w:w="2268" w:type="dxa"/>
          </w:tcPr>
          <w:p w14:paraId="7760178C"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Resource allocation</w:t>
            </w:r>
          </w:p>
        </w:tc>
        <w:tc>
          <w:tcPr>
            <w:tcW w:w="5103" w:type="dxa"/>
          </w:tcPr>
          <w:p w14:paraId="3C745E28"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Allocated LC resource to data session</w:t>
            </w:r>
          </w:p>
        </w:tc>
        <w:tc>
          <w:tcPr>
            <w:tcW w:w="1978" w:type="dxa"/>
          </w:tcPr>
          <w:p w14:paraId="574CE797" w14:textId="77777777" w:rsidR="00715A93" w:rsidRPr="00715A93" w:rsidRDefault="00715A93" w:rsidP="00715A93">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AC, RAC, DSCH</w:t>
            </w:r>
          </w:p>
        </w:tc>
      </w:tr>
      <w:tr w:rsidR="00715A93" w:rsidRPr="00715A93" w14:paraId="73BBE091" w14:textId="77777777" w:rsidTr="002876A1">
        <w:trPr>
          <w:cantSplit/>
          <w:jc w:val="center"/>
        </w:trPr>
        <w:tc>
          <w:tcPr>
            <w:tcW w:w="846" w:type="dxa"/>
          </w:tcPr>
          <w:p w14:paraId="6957A9B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13</w:t>
            </w:r>
          </w:p>
        </w:tc>
        <w:tc>
          <w:tcPr>
            <w:tcW w:w="2268" w:type="dxa"/>
          </w:tcPr>
          <w:p w14:paraId="63162DD0"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ACK/NACK</w:t>
            </w:r>
          </w:p>
        </w:tc>
        <w:tc>
          <w:tcPr>
            <w:tcW w:w="5103" w:type="dxa"/>
          </w:tcPr>
          <w:p w14:paraId="64E87314"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Acknowledgement or negative-acknowledgement</w:t>
            </w:r>
          </w:p>
        </w:tc>
        <w:tc>
          <w:tcPr>
            <w:tcW w:w="1978" w:type="dxa"/>
          </w:tcPr>
          <w:p w14:paraId="4493C365"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AC, RAC, DSCH</w:t>
            </w:r>
          </w:p>
        </w:tc>
      </w:tr>
      <w:tr w:rsidR="00715A93" w:rsidRPr="00715A93" w14:paraId="758823A1" w14:textId="77777777" w:rsidTr="002876A1">
        <w:trPr>
          <w:cantSplit/>
          <w:jc w:val="center"/>
        </w:trPr>
        <w:tc>
          <w:tcPr>
            <w:tcW w:w="846" w:type="dxa"/>
          </w:tcPr>
          <w:p w14:paraId="09A30394"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20</w:t>
            </w:r>
          </w:p>
        </w:tc>
        <w:tc>
          <w:tcPr>
            <w:tcW w:w="2268" w:type="dxa"/>
          </w:tcPr>
          <w:p w14:paraId="4DCD03A1"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Bulletin board message start fragment</w:t>
            </w:r>
          </w:p>
        </w:tc>
        <w:tc>
          <w:tcPr>
            <w:tcW w:w="5103" w:type="dxa"/>
          </w:tcPr>
          <w:p w14:paraId="4D11208A"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Start fragment of bulletin board message used for control station service area configuration</w:t>
            </w:r>
          </w:p>
        </w:tc>
        <w:tc>
          <w:tcPr>
            <w:tcW w:w="1978" w:type="dxa"/>
          </w:tcPr>
          <w:p w14:paraId="251A1AF0"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BB</w:t>
            </w:r>
          </w:p>
        </w:tc>
      </w:tr>
      <w:tr w:rsidR="00715A93" w:rsidRPr="00715A93" w14:paraId="1ADC6D30" w14:textId="77777777" w:rsidTr="002876A1">
        <w:trPr>
          <w:cantSplit/>
          <w:jc w:val="center"/>
        </w:trPr>
        <w:tc>
          <w:tcPr>
            <w:tcW w:w="846" w:type="dxa"/>
          </w:tcPr>
          <w:p w14:paraId="02CBCB68"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21</w:t>
            </w:r>
          </w:p>
        </w:tc>
        <w:tc>
          <w:tcPr>
            <w:tcW w:w="2268" w:type="dxa"/>
          </w:tcPr>
          <w:p w14:paraId="5F470841"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Bulletin board message continuation fragment</w:t>
            </w:r>
          </w:p>
        </w:tc>
        <w:tc>
          <w:tcPr>
            <w:tcW w:w="5103" w:type="dxa"/>
          </w:tcPr>
          <w:p w14:paraId="43149DA7"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Middle fragment of bulletin board message used for control station service area configuration</w:t>
            </w:r>
          </w:p>
        </w:tc>
        <w:tc>
          <w:tcPr>
            <w:tcW w:w="1978" w:type="dxa"/>
          </w:tcPr>
          <w:p w14:paraId="08F0D9B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BB</w:t>
            </w:r>
          </w:p>
        </w:tc>
      </w:tr>
      <w:tr w:rsidR="00715A93" w:rsidRPr="00715A93" w14:paraId="3F83155A" w14:textId="77777777" w:rsidTr="002876A1">
        <w:trPr>
          <w:cantSplit/>
          <w:jc w:val="center"/>
        </w:trPr>
        <w:tc>
          <w:tcPr>
            <w:tcW w:w="846" w:type="dxa"/>
          </w:tcPr>
          <w:p w14:paraId="15559704"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22</w:t>
            </w:r>
          </w:p>
        </w:tc>
        <w:tc>
          <w:tcPr>
            <w:tcW w:w="2268" w:type="dxa"/>
          </w:tcPr>
          <w:p w14:paraId="0F8F405C"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Bulletin board message end fragment</w:t>
            </w:r>
          </w:p>
        </w:tc>
        <w:tc>
          <w:tcPr>
            <w:tcW w:w="5103" w:type="dxa"/>
          </w:tcPr>
          <w:p w14:paraId="05A4BCFA"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Last fragment of bulletin board message used for control station service area configuration</w:t>
            </w:r>
          </w:p>
        </w:tc>
        <w:tc>
          <w:tcPr>
            <w:tcW w:w="1978" w:type="dxa"/>
          </w:tcPr>
          <w:p w14:paraId="1BF2751A"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BB</w:t>
            </w:r>
          </w:p>
        </w:tc>
      </w:tr>
      <w:tr w:rsidR="00715A93" w:rsidRPr="00715A93" w14:paraId="3ACE5332" w14:textId="77777777" w:rsidTr="002876A1">
        <w:trPr>
          <w:cantSplit/>
          <w:jc w:val="center"/>
        </w:trPr>
        <w:tc>
          <w:tcPr>
            <w:tcW w:w="846" w:type="dxa"/>
          </w:tcPr>
          <w:p w14:paraId="22D6EC4C"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74</w:t>
            </w:r>
          </w:p>
        </w:tc>
        <w:tc>
          <w:tcPr>
            <w:tcW w:w="2268" w:type="dxa"/>
          </w:tcPr>
          <w:p w14:paraId="2A33E7D8"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Start fragment</w:t>
            </w:r>
          </w:p>
        </w:tc>
        <w:tc>
          <w:tcPr>
            <w:tcW w:w="5103" w:type="dxa"/>
          </w:tcPr>
          <w:p w14:paraId="245200D8" w14:textId="1A619FEC"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 xml:space="preserve">Start data fragment of </w:t>
            </w:r>
            <w:r>
              <w:rPr>
                <w:rFonts w:ascii="Times New Roman" w:hAnsi="Times New Roman"/>
                <w:lang w:val="en-GB"/>
              </w:rPr>
              <w:t xml:space="preserve">TDMA frame </w:t>
            </w:r>
          </w:p>
        </w:tc>
        <w:tc>
          <w:tcPr>
            <w:tcW w:w="1978" w:type="dxa"/>
          </w:tcPr>
          <w:p w14:paraId="78F71ADC"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DC</w:t>
            </w:r>
          </w:p>
        </w:tc>
      </w:tr>
      <w:tr w:rsidR="00715A93" w:rsidRPr="00715A93" w14:paraId="228892A1" w14:textId="77777777" w:rsidTr="002876A1">
        <w:trPr>
          <w:cantSplit/>
          <w:jc w:val="center"/>
        </w:trPr>
        <w:tc>
          <w:tcPr>
            <w:tcW w:w="846" w:type="dxa"/>
          </w:tcPr>
          <w:p w14:paraId="185A86F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75</w:t>
            </w:r>
          </w:p>
        </w:tc>
        <w:tc>
          <w:tcPr>
            <w:tcW w:w="2268" w:type="dxa"/>
          </w:tcPr>
          <w:p w14:paraId="63F7CD5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Continuation fragment</w:t>
            </w:r>
          </w:p>
        </w:tc>
        <w:tc>
          <w:tcPr>
            <w:tcW w:w="5103" w:type="dxa"/>
          </w:tcPr>
          <w:p w14:paraId="348CDA12" w14:textId="2E40D051"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 xml:space="preserve">Middle data fragment of </w:t>
            </w:r>
            <w:r>
              <w:rPr>
                <w:rFonts w:ascii="Times New Roman" w:hAnsi="Times New Roman"/>
                <w:lang w:val="en-GB"/>
              </w:rPr>
              <w:t xml:space="preserve">TDMA frame </w:t>
            </w:r>
          </w:p>
        </w:tc>
        <w:tc>
          <w:tcPr>
            <w:tcW w:w="1978" w:type="dxa"/>
          </w:tcPr>
          <w:p w14:paraId="1A96B41E"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DC</w:t>
            </w:r>
          </w:p>
        </w:tc>
      </w:tr>
      <w:tr w:rsidR="00715A93" w:rsidRPr="00715A93" w14:paraId="03CB0474" w14:textId="77777777" w:rsidTr="002876A1">
        <w:trPr>
          <w:cantSplit/>
          <w:jc w:val="center"/>
        </w:trPr>
        <w:tc>
          <w:tcPr>
            <w:tcW w:w="846" w:type="dxa"/>
          </w:tcPr>
          <w:p w14:paraId="6C6DF90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76</w:t>
            </w:r>
          </w:p>
        </w:tc>
        <w:tc>
          <w:tcPr>
            <w:tcW w:w="2268" w:type="dxa"/>
          </w:tcPr>
          <w:p w14:paraId="51F6CFB7"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End fragment</w:t>
            </w:r>
          </w:p>
        </w:tc>
        <w:tc>
          <w:tcPr>
            <w:tcW w:w="5103" w:type="dxa"/>
          </w:tcPr>
          <w:p w14:paraId="048B816A" w14:textId="07847405"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 xml:space="preserve">Last data fragment of </w:t>
            </w:r>
            <w:r>
              <w:rPr>
                <w:rFonts w:ascii="Times New Roman" w:hAnsi="Times New Roman"/>
                <w:lang w:val="en-GB"/>
              </w:rPr>
              <w:t xml:space="preserve">TDMA frame </w:t>
            </w:r>
          </w:p>
        </w:tc>
        <w:tc>
          <w:tcPr>
            <w:tcW w:w="1978" w:type="dxa"/>
          </w:tcPr>
          <w:p w14:paraId="76F0827E"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DC</w:t>
            </w:r>
          </w:p>
        </w:tc>
      </w:tr>
      <w:tr w:rsidR="00715A93" w:rsidRPr="00715A93" w14:paraId="400F3A32" w14:textId="77777777" w:rsidTr="002876A1">
        <w:trPr>
          <w:cantSplit/>
          <w:jc w:val="center"/>
        </w:trPr>
        <w:tc>
          <w:tcPr>
            <w:tcW w:w="846" w:type="dxa"/>
          </w:tcPr>
          <w:p w14:paraId="1E76802E"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81</w:t>
            </w:r>
          </w:p>
        </w:tc>
        <w:tc>
          <w:tcPr>
            <w:tcW w:w="2268" w:type="dxa"/>
          </w:tcPr>
          <w:p w14:paraId="4320145E"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Padding byte</w:t>
            </w:r>
          </w:p>
        </w:tc>
        <w:tc>
          <w:tcPr>
            <w:tcW w:w="5103" w:type="dxa"/>
          </w:tcPr>
          <w:p w14:paraId="40BA21B5"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Byte used for padding</w:t>
            </w:r>
          </w:p>
        </w:tc>
        <w:tc>
          <w:tcPr>
            <w:tcW w:w="1978" w:type="dxa"/>
          </w:tcPr>
          <w:p w14:paraId="3FABE223"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BB, AC, RAC, DSCH</w:t>
            </w:r>
          </w:p>
        </w:tc>
      </w:tr>
      <w:tr w:rsidR="00715A93" w:rsidRPr="00715A93" w14:paraId="17D0B2ED" w14:textId="77777777" w:rsidTr="002876A1">
        <w:trPr>
          <w:cantSplit/>
          <w:jc w:val="center"/>
        </w:trPr>
        <w:tc>
          <w:tcPr>
            <w:tcW w:w="846" w:type="dxa"/>
          </w:tcPr>
          <w:p w14:paraId="23387612"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90</w:t>
            </w:r>
          </w:p>
        </w:tc>
        <w:tc>
          <w:tcPr>
            <w:tcW w:w="2268" w:type="dxa"/>
          </w:tcPr>
          <w:p w14:paraId="48164537"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715A93">
              <w:rPr>
                <w:rFonts w:ascii="Times New Roman" w:hAnsi="Times New Roman"/>
                <w:lang w:val="fr-FR"/>
              </w:rPr>
              <w:t>Resource request / Transmission announcement</w:t>
            </w:r>
          </w:p>
        </w:tc>
        <w:tc>
          <w:tcPr>
            <w:tcW w:w="5103" w:type="dxa"/>
          </w:tcPr>
          <w:p w14:paraId="196A1D0F"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Request resource from station or announce transmission to follow</w:t>
            </w:r>
          </w:p>
        </w:tc>
        <w:tc>
          <w:tcPr>
            <w:tcW w:w="1978" w:type="dxa"/>
          </w:tcPr>
          <w:p w14:paraId="16E98645"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AC, RAC</w:t>
            </w:r>
          </w:p>
        </w:tc>
      </w:tr>
      <w:tr w:rsidR="00715A93" w:rsidRPr="00715A93" w14:paraId="34A147B5" w14:textId="77777777" w:rsidTr="002876A1">
        <w:trPr>
          <w:cantSplit/>
          <w:jc w:val="center"/>
        </w:trPr>
        <w:tc>
          <w:tcPr>
            <w:tcW w:w="846" w:type="dxa"/>
          </w:tcPr>
          <w:p w14:paraId="3C6CE7DE"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92</w:t>
            </w:r>
          </w:p>
        </w:tc>
        <w:tc>
          <w:tcPr>
            <w:tcW w:w="2268" w:type="dxa"/>
          </w:tcPr>
          <w:p w14:paraId="39080B36"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Short data message (with ACK)</w:t>
            </w:r>
          </w:p>
        </w:tc>
        <w:tc>
          <w:tcPr>
            <w:tcW w:w="5103" w:type="dxa"/>
          </w:tcPr>
          <w:p w14:paraId="04A2EF1D"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Short data message. ACK is required</w:t>
            </w:r>
          </w:p>
        </w:tc>
        <w:tc>
          <w:tcPr>
            <w:tcW w:w="1978" w:type="dxa"/>
          </w:tcPr>
          <w:p w14:paraId="79BBCC80"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AC, RAC</w:t>
            </w:r>
          </w:p>
        </w:tc>
      </w:tr>
      <w:tr w:rsidR="00715A93" w:rsidRPr="00715A93" w14:paraId="3A88B0C2" w14:textId="77777777" w:rsidTr="002876A1">
        <w:trPr>
          <w:cantSplit/>
          <w:jc w:val="center"/>
        </w:trPr>
        <w:tc>
          <w:tcPr>
            <w:tcW w:w="846" w:type="dxa"/>
          </w:tcPr>
          <w:p w14:paraId="2A48B250"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93</w:t>
            </w:r>
          </w:p>
        </w:tc>
        <w:tc>
          <w:tcPr>
            <w:tcW w:w="2268" w:type="dxa"/>
          </w:tcPr>
          <w:p w14:paraId="41ED6C72"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Short data message (no ACK)</w:t>
            </w:r>
          </w:p>
        </w:tc>
        <w:tc>
          <w:tcPr>
            <w:tcW w:w="5103" w:type="dxa"/>
          </w:tcPr>
          <w:p w14:paraId="4C6632E5"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715A93">
              <w:rPr>
                <w:rFonts w:ascii="Times New Roman" w:hAnsi="Times New Roman"/>
                <w:lang w:val="en-GB"/>
              </w:rPr>
              <w:t>Short message that does not require an ACK. May be used for broadcasting</w:t>
            </w:r>
          </w:p>
        </w:tc>
        <w:tc>
          <w:tcPr>
            <w:tcW w:w="1978" w:type="dxa"/>
          </w:tcPr>
          <w:p w14:paraId="07BB6119" w14:textId="77777777" w:rsidR="00715A93" w:rsidRPr="00715A93" w:rsidRDefault="00715A93" w:rsidP="00715A9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715A93">
              <w:rPr>
                <w:rFonts w:ascii="Times New Roman" w:hAnsi="Times New Roman"/>
                <w:lang w:val="fr-FR"/>
              </w:rPr>
              <w:t>AC, RAC</w:t>
            </w:r>
          </w:p>
        </w:tc>
      </w:tr>
    </w:tbl>
    <w:p w14:paraId="209C2626" w14:textId="217046C4" w:rsidR="00562482" w:rsidRDefault="00562482" w:rsidP="00562482">
      <w:pPr>
        <w:pStyle w:val="Listenabsatz"/>
        <w:ind w:left="0"/>
        <w:rPr>
          <w:iCs/>
          <w:lang w:val="en-US"/>
        </w:rPr>
      </w:pPr>
    </w:p>
    <w:p w14:paraId="6B578133" w14:textId="60354556" w:rsidR="00562482" w:rsidRDefault="00562482" w:rsidP="00562482">
      <w:pPr>
        <w:pStyle w:val="Listenabsatz"/>
        <w:ind w:left="0"/>
        <w:rPr>
          <w:iCs/>
          <w:lang w:val="en-US"/>
        </w:rPr>
      </w:pPr>
    </w:p>
    <w:p w14:paraId="76B1CDB4" w14:textId="1E2D6DF3" w:rsidR="00AC3B57" w:rsidRDefault="00AC3B57" w:rsidP="00562482">
      <w:pPr>
        <w:pStyle w:val="Listenabsatz"/>
        <w:ind w:left="0"/>
        <w:rPr>
          <w:iCs/>
          <w:lang w:val="en-US"/>
        </w:rPr>
      </w:pPr>
    </w:p>
    <w:p w14:paraId="4FDFCAFC" w14:textId="25C354E1" w:rsidR="00AC3B57" w:rsidRDefault="00AC3B57" w:rsidP="00562482">
      <w:pPr>
        <w:pStyle w:val="Listenabsatz"/>
        <w:ind w:left="0"/>
        <w:rPr>
          <w:iCs/>
          <w:lang w:val="en-US"/>
        </w:rPr>
      </w:pPr>
      <w:r>
        <w:rPr>
          <w:iCs/>
          <w:lang w:val="en-US"/>
        </w:rPr>
        <w:t>IEC WG15-8:</w:t>
      </w:r>
    </w:p>
    <w:p w14:paraId="519C02FF" w14:textId="64096AAC" w:rsidR="00AC3B57" w:rsidRDefault="00AC3B57" w:rsidP="00562482">
      <w:pPr>
        <w:pStyle w:val="Listenabsatz"/>
        <w:ind w:left="0"/>
        <w:rPr>
          <w:iCs/>
          <w:lang w:val="en-US"/>
        </w:rPr>
      </w:pPr>
      <w:r>
        <w:rPr>
          <w:iCs/>
          <w:lang w:val="en-US"/>
        </w:rPr>
        <w:t>Modify the following tables and sections as follows:</w:t>
      </w:r>
    </w:p>
    <w:p w14:paraId="584E3FF5" w14:textId="4CF878B6" w:rsidR="00AC3B57" w:rsidRDefault="00AC3B57" w:rsidP="00562482">
      <w:pPr>
        <w:pStyle w:val="Listenabsatz"/>
        <w:ind w:left="0"/>
        <w:rPr>
          <w:iCs/>
          <w:lang w:val="en-US"/>
        </w:rPr>
      </w:pPr>
    </w:p>
    <w:p w14:paraId="703070DB" w14:textId="77777777" w:rsidR="00AC3B57" w:rsidRPr="00AC3B57" w:rsidRDefault="00AC3B57" w:rsidP="00AC3B57">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fr-FR" w:eastAsia="en-US"/>
        </w:rPr>
      </w:pPr>
      <w:bookmarkStart w:id="15" w:name="_Hlk100146968"/>
      <w:r w:rsidRPr="00AC3B57">
        <w:rPr>
          <w:rFonts w:ascii="Times New Roman" w:eastAsia="Times New Roman" w:hAnsi="Times New Roman" w:cs="Times New Roman"/>
          <w:caps/>
          <w:sz w:val="24"/>
          <w:szCs w:val="20"/>
          <w:lang w:val="fr-FR" w:eastAsia="en-US"/>
        </w:rPr>
        <w:t>Table 47</w:t>
      </w:r>
    </w:p>
    <w:p w14:paraId="0D667F97" w14:textId="77777777" w:rsidR="00AC3B57" w:rsidRPr="00AC3B57" w:rsidRDefault="00AC3B57" w:rsidP="00AC3B5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0"/>
          <w:lang w:val="fr-FR" w:eastAsia="en-US"/>
        </w:rPr>
      </w:pPr>
      <w:r w:rsidRPr="00AC3B57">
        <w:rPr>
          <w:rFonts w:ascii="Times New Roman" w:eastAsia="Times New Roman" w:hAnsi="Times New Roman" w:cs="Times New Roman"/>
          <w:b/>
          <w:sz w:val="24"/>
          <w:szCs w:val="20"/>
          <w:lang w:val="fr-FR" w:eastAsia="en-US"/>
        </w:rPr>
        <w:t>Start fragment</w:t>
      </w:r>
    </w:p>
    <w:tbl>
      <w:tblPr>
        <w:tblStyle w:val="TableGrid4"/>
        <w:tblW w:w="9639" w:type="dxa"/>
        <w:jc w:val="center"/>
        <w:tblLayout w:type="fixed"/>
        <w:tblCellMar>
          <w:left w:w="28" w:type="dxa"/>
          <w:right w:w="28" w:type="dxa"/>
        </w:tblCellMar>
        <w:tblLook w:val="04A0" w:firstRow="1" w:lastRow="0" w:firstColumn="1" w:lastColumn="0" w:noHBand="0" w:noVBand="1"/>
      </w:tblPr>
      <w:tblGrid>
        <w:gridCol w:w="570"/>
        <w:gridCol w:w="1110"/>
        <w:gridCol w:w="866"/>
        <w:gridCol w:w="1477"/>
        <w:gridCol w:w="5616"/>
      </w:tblGrid>
      <w:tr w:rsidR="00AC3B57" w:rsidRPr="00AC3B57" w14:paraId="3205E5B3" w14:textId="77777777" w:rsidTr="002876A1">
        <w:trPr>
          <w:cantSplit/>
          <w:jc w:val="center"/>
        </w:trPr>
        <w:tc>
          <w:tcPr>
            <w:tcW w:w="296" w:type="pct"/>
            <w:noWrap/>
            <w:vAlign w:val="center"/>
          </w:tcPr>
          <w:p w14:paraId="30398B6A"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 xml:space="preserve">Field </w:t>
            </w:r>
            <w:r w:rsidRPr="00AC3B57">
              <w:rPr>
                <w:rFonts w:ascii="Times New Roman" w:hAnsi="Times New Roman"/>
                <w:b/>
                <w:lang w:val="fr-FR"/>
              </w:rPr>
              <w:br/>
              <w:t>no.</w:t>
            </w:r>
          </w:p>
        </w:tc>
        <w:tc>
          <w:tcPr>
            <w:tcW w:w="576" w:type="pct"/>
            <w:noWrap/>
            <w:vAlign w:val="center"/>
          </w:tcPr>
          <w:p w14:paraId="2AA626E5"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 xml:space="preserve">Value </w:t>
            </w:r>
            <w:r w:rsidRPr="00AC3B57">
              <w:rPr>
                <w:rFonts w:ascii="Times New Roman" w:hAnsi="Times New Roman"/>
                <w:b/>
                <w:lang w:val="fr-FR"/>
              </w:rPr>
              <w:br/>
              <w:t>(dec)</w:t>
            </w:r>
          </w:p>
        </w:tc>
        <w:tc>
          <w:tcPr>
            <w:tcW w:w="449" w:type="pct"/>
            <w:noWrap/>
            <w:vAlign w:val="center"/>
          </w:tcPr>
          <w:p w14:paraId="432EDA4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 xml:space="preserve">Size </w:t>
            </w:r>
            <w:r w:rsidRPr="00AC3B57">
              <w:rPr>
                <w:rFonts w:ascii="Times New Roman" w:hAnsi="Times New Roman"/>
                <w:b/>
                <w:lang w:val="fr-FR"/>
              </w:rPr>
              <w:br/>
              <w:t>(bytes)</w:t>
            </w:r>
          </w:p>
        </w:tc>
        <w:tc>
          <w:tcPr>
            <w:tcW w:w="766" w:type="pct"/>
            <w:noWrap/>
            <w:vAlign w:val="center"/>
          </w:tcPr>
          <w:p w14:paraId="7779EE9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Function</w:t>
            </w:r>
          </w:p>
        </w:tc>
        <w:tc>
          <w:tcPr>
            <w:tcW w:w="2913" w:type="pct"/>
            <w:noWrap/>
            <w:vAlign w:val="center"/>
          </w:tcPr>
          <w:p w14:paraId="1BC364FC"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Content</w:t>
            </w:r>
          </w:p>
        </w:tc>
      </w:tr>
      <w:tr w:rsidR="00AC3B57" w:rsidRPr="00AC3B57" w14:paraId="2E51F2F8" w14:textId="77777777" w:rsidTr="002876A1">
        <w:trPr>
          <w:cantSplit/>
          <w:jc w:val="center"/>
        </w:trPr>
        <w:tc>
          <w:tcPr>
            <w:tcW w:w="296" w:type="pct"/>
            <w:noWrap/>
          </w:tcPr>
          <w:p w14:paraId="2749C8D0"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576" w:type="pct"/>
            <w:noWrap/>
          </w:tcPr>
          <w:p w14:paraId="54A9A3A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074</w:t>
            </w:r>
          </w:p>
        </w:tc>
        <w:tc>
          <w:tcPr>
            <w:tcW w:w="449" w:type="pct"/>
            <w:noWrap/>
          </w:tcPr>
          <w:p w14:paraId="0AF86AE8"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766" w:type="pct"/>
            <w:noWrap/>
          </w:tcPr>
          <w:p w14:paraId="7729F7F5"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r w:rsidRPr="00AC3B57">
              <w:rPr>
                <w:rFonts w:ascii="Times New Roman" w:hAnsi="Times New Roman"/>
                <w:lang w:val="fr-FR"/>
              </w:rPr>
              <w:t>Type</w:t>
            </w:r>
          </w:p>
        </w:tc>
        <w:tc>
          <w:tcPr>
            <w:tcW w:w="2913" w:type="pct"/>
            <w:noWrap/>
          </w:tcPr>
          <w:p w14:paraId="201A5C4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p>
        </w:tc>
      </w:tr>
      <w:tr w:rsidR="00AC3B57" w:rsidRPr="00AC3B57" w14:paraId="4A127C98" w14:textId="77777777" w:rsidTr="002876A1">
        <w:trPr>
          <w:cantSplit/>
          <w:jc w:val="center"/>
        </w:trPr>
        <w:tc>
          <w:tcPr>
            <w:tcW w:w="296" w:type="pct"/>
            <w:noWrap/>
          </w:tcPr>
          <w:p w14:paraId="18E2E744"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2</w:t>
            </w:r>
          </w:p>
        </w:tc>
        <w:tc>
          <w:tcPr>
            <w:tcW w:w="576" w:type="pct"/>
            <w:noWrap/>
          </w:tcPr>
          <w:p w14:paraId="53CEE70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16</w:t>
            </w:r>
            <w:r w:rsidRPr="00AC3B57">
              <w:rPr>
                <w:rFonts w:ascii="Times New Roman" w:hAnsi="Times New Roman"/>
                <w:lang w:val="fr-FR"/>
              </w:rPr>
              <w:t>-1</w:t>
            </w:r>
          </w:p>
        </w:tc>
        <w:tc>
          <w:tcPr>
            <w:tcW w:w="449" w:type="pct"/>
            <w:noWrap/>
          </w:tcPr>
          <w:p w14:paraId="43810042"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2</w:t>
            </w:r>
          </w:p>
        </w:tc>
        <w:tc>
          <w:tcPr>
            <w:tcW w:w="766" w:type="pct"/>
            <w:noWrap/>
          </w:tcPr>
          <w:p w14:paraId="46F3B73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r w:rsidRPr="00AC3B57">
              <w:rPr>
                <w:rFonts w:ascii="Times New Roman" w:hAnsi="Times New Roman"/>
                <w:lang w:val="fr-FR"/>
              </w:rPr>
              <w:t>Length</w:t>
            </w:r>
          </w:p>
        </w:tc>
        <w:tc>
          <w:tcPr>
            <w:tcW w:w="2913" w:type="pct"/>
            <w:noWrap/>
          </w:tcPr>
          <w:p w14:paraId="0EC8D7FB"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Total size in bytes, variable</w:t>
            </w:r>
          </w:p>
        </w:tc>
      </w:tr>
      <w:tr w:rsidR="00AC3B57" w:rsidRPr="00AC3B57" w14:paraId="22377EA9" w14:textId="77777777" w:rsidTr="002876A1">
        <w:trPr>
          <w:cantSplit/>
          <w:jc w:val="center"/>
        </w:trPr>
        <w:tc>
          <w:tcPr>
            <w:tcW w:w="296" w:type="pct"/>
            <w:noWrap/>
          </w:tcPr>
          <w:p w14:paraId="4242A6D7"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3</w:t>
            </w:r>
          </w:p>
        </w:tc>
        <w:tc>
          <w:tcPr>
            <w:tcW w:w="576" w:type="pct"/>
            <w:noWrap/>
          </w:tcPr>
          <w:p w14:paraId="120754DC"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32</w:t>
            </w:r>
            <w:r w:rsidRPr="00AC3B57">
              <w:rPr>
                <w:rFonts w:ascii="Times New Roman" w:hAnsi="Times New Roman"/>
                <w:lang w:val="fr-FR"/>
              </w:rPr>
              <w:t>-1</w:t>
            </w:r>
          </w:p>
        </w:tc>
        <w:tc>
          <w:tcPr>
            <w:tcW w:w="449" w:type="pct"/>
            <w:noWrap/>
          </w:tcPr>
          <w:p w14:paraId="3E4F2BBA"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4</w:t>
            </w:r>
          </w:p>
        </w:tc>
        <w:tc>
          <w:tcPr>
            <w:tcW w:w="766" w:type="pct"/>
            <w:noWrap/>
          </w:tcPr>
          <w:p w14:paraId="7E4D540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r w:rsidRPr="00AC3B57">
              <w:rPr>
                <w:rFonts w:ascii="Times New Roman" w:hAnsi="Times New Roman"/>
                <w:lang w:val="fr-FR"/>
              </w:rPr>
              <w:t>Source ID</w:t>
            </w:r>
          </w:p>
        </w:tc>
        <w:tc>
          <w:tcPr>
            <w:tcW w:w="2913" w:type="pct"/>
            <w:noWrap/>
          </w:tcPr>
          <w:p w14:paraId="779ECD50"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The unique identifier of the current node transmitting this message, as described in § 2.4, Annex 1.</w:t>
            </w:r>
          </w:p>
        </w:tc>
      </w:tr>
      <w:tr w:rsidR="00AC3B57" w:rsidRPr="00AC3B57" w14:paraId="446992FC" w14:textId="77777777" w:rsidTr="002876A1">
        <w:trPr>
          <w:cantSplit/>
          <w:jc w:val="center"/>
        </w:trPr>
        <w:tc>
          <w:tcPr>
            <w:tcW w:w="296" w:type="pct"/>
            <w:noWrap/>
          </w:tcPr>
          <w:p w14:paraId="4602D1F7"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4</w:t>
            </w:r>
          </w:p>
        </w:tc>
        <w:tc>
          <w:tcPr>
            <w:tcW w:w="576" w:type="pct"/>
            <w:noWrap/>
          </w:tcPr>
          <w:p w14:paraId="753DCFE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w:t>
            </w:r>
          </w:p>
        </w:tc>
        <w:tc>
          <w:tcPr>
            <w:tcW w:w="449" w:type="pct"/>
            <w:noWrap/>
          </w:tcPr>
          <w:p w14:paraId="5F5D2B87"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766" w:type="pct"/>
            <w:noWrap/>
          </w:tcPr>
          <w:p w14:paraId="145BC1D2"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r w:rsidRPr="00AC3B57">
              <w:rPr>
                <w:rFonts w:ascii="Times New Roman" w:hAnsi="Times New Roman"/>
                <w:lang w:val="fr-FR"/>
              </w:rPr>
              <w:t>Session ID</w:t>
            </w:r>
          </w:p>
        </w:tc>
        <w:tc>
          <w:tcPr>
            <w:tcW w:w="2913" w:type="pct"/>
            <w:noWrap/>
          </w:tcPr>
          <w:p w14:paraId="1F275EB9"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Session ID</w:t>
            </w:r>
          </w:p>
        </w:tc>
      </w:tr>
      <w:tr w:rsidR="00AC3B57" w:rsidRPr="00AC3B57" w14:paraId="159BEA88" w14:textId="77777777" w:rsidTr="002876A1">
        <w:trPr>
          <w:cantSplit/>
          <w:jc w:val="center"/>
        </w:trPr>
        <w:tc>
          <w:tcPr>
            <w:tcW w:w="296" w:type="pct"/>
            <w:noWrap/>
          </w:tcPr>
          <w:p w14:paraId="213894BB"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vertAlign w:val="superscript"/>
                <w:lang w:val="fr-FR"/>
              </w:rPr>
            </w:pPr>
            <w:r w:rsidRPr="00AC3B57">
              <w:rPr>
                <w:rFonts w:ascii="Times New Roman" w:hAnsi="Times New Roman"/>
                <w:lang w:val="fr-FR"/>
              </w:rPr>
              <w:t>5</w:t>
            </w:r>
            <w:r w:rsidRPr="00AC3B57">
              <w:rPr>
                <w:rFonts w:ascii="Times New Roman" w:hAnsi="Times New Roman"/>
                <w:vertAlign w:val="superscript"/>
                <w:lang w:val="fr-FR"/>
              </w:rPr>
              <w:t>(1)</w:t>
            </w:r>
          </w:p>
        </w:tc>
        <w:tc>
          <w:tcPr>
            <w:tcW w:w="576" w:type="pct"/>
            <w:noWrap/>
          </w:tcPr>
          <w:p w14:paraId="12AE92D8"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32</w:t>
            </w:r>
            <w:r w:rsidRPr="00AC3B57">
              <w:rPr>
                <w:rFonts w:ascii="Times New Roman" w:hAnsi="Times New Roman"/>
                <w:lang w:val="fr-FR"/>
              </w:rPr>
              <w:t>-1</w:t>
            </w:r>
          </w:p>
        </w:tc>
        <w:tc>
          <w:tcPr>
            <w:tcW w:w="449" w:type="pct"/>
            <w:noWrap/>
          </w:tcPr>
          <w:p w14:paraId="4E4411D4"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4</w:t>
            </w:r>
          </w:p>
        </w:tc>
        <w:tc>
          <w:tcPr>
            <w:tcW w:w="766" w:type="pct"/>
            <w:noWrap/>
          </w:tcPr>
          <w:p w14:paraId="246CD60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Destination ID</w:t>
            </w:r>
          </w:p>
        </w:tc>
        <w:tc>
          <w:tcPr>
            <w:tcW w:w="2913" w:type="pct"/>
            <w:noWrap/>
          </w:tcPr>
          <w:p w14:paraId="7E5C50A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The unique identifier of the current node receiving this message, as described in § 2.4, Annex 1.</w:t>
            </w:r>
          </w:p>
          <w:p w14:paraId="368E8BF4"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Set to 0 for broadcast.</w:t>
            </w:r>
          </w:p>
        </w:tc>
      </w:tr>
      <w:tr w:rsidR="00AC3B57" w:rsidRPr="00AC3B57" w14:paraId="36692850" w14:textId="77777777" w:rsidTr="002876A1">
        <w:trPr>
          <w:cantSplit/>
          <w:jc w:val="center"/>
        </w:trPr>
        <w:tc>
          <w:tcPr>
            <w:tcW w:w="296" w:type="pct"/>
            <w:noWrap/>
          </w:tcPr>
          <w:p w14:paraId="1981238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6</w:t>
            </w:r>
          </w:p>
        </w:tc>
        <w:tc>
          <w:tcPr>
            <w:tcW w:w="576" w:type="pct"/>
            <w:noWrap/>
          </w:tcPr>
          <w:p w14:paraId="0A3D77E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0-255</w:t>
            </w:r>
          </w:p>
        </w:tc>
        <w:tc>
          <w:tcPr>
            <w:tcW w:w="449" w:type="pct"/>
            <w:noWrap/>
          </w:tcPr>
          <w:p w14:paraId="732E45D7"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766" w:type="pct"/>
            <w:noWrap/>
          </w:tcPr>
          <w:p w14:paraId="513A3048"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Number of fragments</w:t>
            </w:r>
          </w:p>
        </w:tc>
        <w:tc>
          <w:tcPr>
            <w:tcW w:w="2913" w:type="pct"/>
            <w:noWrap/>
          </w:tcPr>
          <w:p w14:paraId="405B18A4"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Number of fragments in this session.</w:t>
            </w:r>
          </w:p>
          <w:p w14:paraId="01CD274B"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Should be a value from 1 to 14.</w:t>
            </w:r>
          </w:p>
        </w:tc>
      </w:tr>
      <w:tr w:rsidR="00AC3B57" w:rsidRPr="00AC3B57" w14:paraId="6E3A6D8A" w14:textId="77777777" w:rsidTr="002876A1">
        <w:trPr>
          <w:cantSplit/>
          <w:jc w:val="center"/>
        </w:trPr>
        <w:tc>
          <w:tcPr>
            <w:tcW w:w="296" w:type="pct"/>
            <w:noWrap/>
          </w:tcPr>
          <w:p w14:paraId="7B3C4427"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7</w:t>
            </w:r>
          </w:p>
        </w:tc>
        <w:tc>
          <w:tcPr>
            <w:tcW w:w="576" w:type="pct"/>
            <w:noWrap/>
          </w:tcPr>
          <w:p w14:paraId="520F7AC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0-255</w:t>
            </w:r>
          </w:p>
        </w:tc>
        <w:tc>
          <w:tcPr>
            <w:tcW w:w="449" w:type="pct"/>
            <w:noWrap/>
          </w:tcPr>
          <w:p w14:paraId="36E5689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766" w:type="pct"/>
            <w:noWrap/>
          </w:tcPr>
          <w:p w14:paraId="19E9B229"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Fragment number</w:t>
            </w:r>
          </w:p>
        </w:tc>
        <w:tc>
          <w:tcPr>
            <w:tcW w:w="2913" w:type="pct"/>
            <w:noWrap/>
          </w:tcPr>
          <w:p w14:paraId="356491CE"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Fragment number of the payload in this message. First fragment should start at 0, increment with any additional fragment and wrap at 255.</w:t>
            </w:r>
          </w:p>
        </w:tc>
      </w:tr>
      <w:tr w:rsidR="00AC3B57" w:rsidRPr="00AC3B57" w14:paraId="0E07B7D7" w14:textId="77777777" w:rsidTr="002876A1">
        <w:trPr>
          <w:cantSplit/>
          <w:jc w:val="center"/>
        </w:trPr>
        <w:tc>
          <w:tcPr>
            <w:tcW w:w="296" w:type="pct"/>
            <w:noWrap/>
          </w:tcPr>
          <w:p w14:paraId="528941F1"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8</w:t>
            </w:r>
          </w:p>
        </w:tc>
        <w:tc>
          <w:tcPr>
            <w:tcW w:w="576" w:type="pct"/>
            <w:noWrap/>
          </w:tcPr>
          <w:p w14:paraId="76B3894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0-255</w:t>
            </w:r>
          </w:p>
        </w:tc>
        <w:tc>
          <w:tcPr>
            <w:tcW w:w="449" w:type="pct"/>
            <w:noWrap/>
          </w:tcPr>
          <w:p w14:paraId="60A7252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1</w:t>
            </w:r>
          </w:p>
        </w:tc>
        <w:tc>
          <w:tcPr>
            <w:tcW w:w="766" w:type="pct"/>
            <w:noWrap/>
          </w:tcPr>
          <w:p w14:paraId="0748ABBA"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eastAsia="zh-CN"/>
              </w:rPr>
              <w:t>Continue data session</w:t>
            </w:r>
          </w:p>
        </w:tc>
        <w:tc>
          <w:tcPr>
            <w:tcW w:w="2913" w:type="pct"/>
            <w:noWrap/>
          </w:tcPr>
          <w:p w14:paraId="09F0A34A"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eastAsia="zh-CN"/>
              </w:rPr>
            </w:pPr>
            <w:r w:rsidRPr="00AC3B57">
              <w:rPr>
                <w:rFonts w:ascii="Times New Roman" w:hAnsi="Times New Roman"/>
                <w:lang w:val="en-GB" w:eastAsia="zh-CN"/>
              </w:rPr>
              <w:t>0 – Ends data session</w:t>
            </w:r>
          </w:p>
          <w:p w14:paraId="6FB50181" w14:textId="7F6386F4"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eastAsia="zh-CN"/>
              </w:rPr>
              <w:t xml:space="preserve">1 – Continue </w:t>
            </w:r>
            <w:r w:rsidR="00AE54F0">
              <w:t>resource usage</w:t>
            </w:r>
            <w:r w:rsidR="00AE54F0" w:rsidRPr="00AC3B57">
              <w:rPr>
                <w:rFonts w:ascii="Times New Roman" w:hAnsi="Times New Roman"/>
                <w:lang w:val="en-GB" w:eastAsia="zh-CN"/>
              </w:rPr>
              <w:t xml:space="preserve"> </w:t>
            </w:r>
            <w:r w:rsidRPr="00AC3B57">
              <w:rPr>
                <w:rFonts w:ascii="Times New Roman" w:hAnsi="Times New Roman"/>
                <w:lang w:val="en-GB" w:eastAsia="zh-CN"/>
              </w:rPr>
              <w:t xml:space="preserve"> </w:t>
            </w:r>
          </w:p>
        </w:tc>
      </w:tr>
      <w:tr w:rsidR="00AC3B57" w:rsidRPr="00AC3B57" w14:paraId="5F5407CC" w14:textId="77777777" w:rsidTr="002876A1">
        <w:trPr>
          <w:cantSplit/>
          <w:jc w:val="center"/>
        </w:trPr>
        <w:tc>
          <w:tcPr>
            <w:tcW w:w="296" w:type="pct"/>
            <w:tcBorders>
              <w:bottom w:val="single" w:sz="4" w:space="0" w:color="auto"/>
            </w:tcBorders>
            <w:noWrap/>
          </w:tcPr>
          <w:p w14:paraId="59245DE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9</w:t>
            </w:r>
          </w:p>
        </w:tc>
        <w:tc>
          <w:tcPr>
            <w:tcW w:w="576" w:type="pct"/>
            <w:tcBorders>
              <w:bottom w:val="single" w:sz="4" w:space="0" w:color="auto"/>
            </w:tcBorders>
            <w:noWrap/>
          </w:tcPr>
          <w:p w14:paraId="6332C2CD"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p>
        </w:tc>
        <w:tc>
          <w:tcPr>
            <w:tcW w:w="449" w:type="pct"/>
            <w:tcBorders>
              <w:bottom w:val="single" w:sz="4" w:space="0" w:color="auto"/>
            </w:tcBorders>
            <w:noWrap/>
          </w:tcPr>
          <w:p w14:paraId="2D681D8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Variable</w:t>
            </w:r>
          </w:p>
        </w:tc>
        <w:tc>
          <w:tcPr>
            <w:tcW w:w="766" w:type="pct"/>
            <w:tcBorders>
              <w:bottom w:val="single" w:sz="4" w:space="0" w:color="auto"/>
            </w:tcBorders>
            <w:noWrap/>
          </w:tcPr>
          <w:p w14:paraId="0E424CFE"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fr-FR"/>
              </w:rPr>
            </w:pPr>
            <w:r w:rsidRPr="00AC3B57">
              <w:rPr>
                <w:rFonts w:ascii="Times New Roman" w:hAnsi="Times New Roman"/>
                <w:lang w:val="fr-FR"/>
              </w:rPr>
              <w:t>Payload</w:t>
            </w:r>
          </w:p>
        </w:tc>
        <w:tc>
          <w:tcPr>
            <w:tcW w:w="2913" w:type="pct"/>
            <w:tcBorders>
              <w:bottom w:val="single" w:sz="4" w:space="0" w:color="auto"/>
            </w:tcBorders>
            <w:noWrap/>
          </w:tcPr>
          <w:p w14:paraId="20906A8B"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p>
        </w:tc>
      </w:tr>
      <w:tr w:rsidR="00AC3B57" w:rsidRPr="00AC3B57" w14:paraId="2224783D" w14:textId="77777777" w:rsidTr="002876A1">
        <w:trPr>
          <w:cantSplit/>
          <w:jc w:val="center"/>
        </w:trPr>
        <w:tc>
          <w:tcPr>
            <w:tcW w:w="5000" w:type="pct"/>
            <w:gridSpan w:val="5"/>
            <w:tcBorders>
              <w:top w:val="single" w:sz="4" w:space="0" w:color="auto"/>
              <w:left w:val="nil"/>
              <w:bottom w:val="nil"/>
              <w:right w:val="nil"/>
            </w:tcBorders>
            <w:noWrap/>
          </w:tcPr>
          <w:p w14:paraId="175B3C49" w14:textId="51E78AC4"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en-GB"/>
              </w:rPr>
            </w:pPr>
          </w:p>
        </w:tc>
      </w:tr>
      <w:bookmarkEnd w:id="15"/>
    </w:tbl>
    <w:p w14:paraId="733BCEBB" w14:textId="3C6DE6DF" w:rsidR="00AC3B57" w:rsidRDefault="00AC3B57" w:rsidP="00562482">
      <w:pPr>
        <w:pStyle w:val="Listenabsatz"/>
        <w:ind w:left="0"/>
        <w:rPr>
          <w:iCs/>
          <w:lang w:val="en-US"/>
        </w:rPr>
      </w:pPr>
    </w:p>
    <w:p w14:paraId="07964D99" w14:textId="77777777" w:rsidR="00AC3B57" w:rsidRPr="00AC3B57" w:rsidRDefault="00AC3B57" w:rsidP="00AC3B57">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fr-FR" w:eastAsia="en-US"/>
        </w:rPr>
      </w:pPr>
      <w:bookmarkStart w:id="16" w:name="_Toc35546148"/>
      <w:r w:rsidRPr="00AC3B57">
        <w:rPr>
          <w:rFonts w:ascii="Times New Roman" w:eastAsia="Times New Roman" w:hAnsi="Times New Roman" w:cs="Times New Roman"/>
          <w:caps/>
          <w:sz w:val="24"/>
          <w:szCs w:val="20"/>
          <w:lang w:val="fr-FR" w:eastAsia="en-US"/>
        </w:rPr>
        <w:t>Table 49</w:t>
      </w:r>
    </w:p>
    <w:p w14:paraId="2C2B89BA" w14:textId="77777777" w:rsidR="00AC3B57" w:rsidRPr="00AC3B57" w:rsidRDefault="00AC3B57" w:rsidP="00AC3B5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0"/>
          <w:lang w:val="fr-FR" w:eastAsia="en-US"/>
        </w:rPr>
      </w:pPr>
      <w:r w:rsidRPr="00AC3B57">
        <w:rPr>
          <w:rFonts w:ascii="Times New Roman" w:eastAsia="Times New Roman" w:hAnsi="Times New Roman" w:cs="Times New Roman"/>
          <w:b/>
          <w:sz w:val="24"/>
          <w:szCs w:val="20"/>
          <w:lang w:val="fr-FR" w:eastAsia="en-US"/>
        </w:rPr>
        <w:t>End fragment</w:t>
      </w:r>
      <w:bookmarkEnd w:id="16"/>
    </w:p>
    <w:tbl>
      <w:tblPr>
        <w:tblStyle w:val="TableGrid1"/>
        <w:tblW w:w="9639" w:type="dxa"/>
        <w:jc w:val="center"/>
        <w:tblLayout w:type="fixed"/>
        <w:tblCellMar>
          <w:left w:w="28" w:type="dxa"/>
          <w:right w:w="28" w:type="dxa"/>
        </w:tblCellMar>
        <w:tblLook w:val="04A0" w:firstRow="1" w:lastRow="0" w:firstColumn="1" w:lastColumn="0" w:noHBand="0" w:noVBand="1"/>
      </w:tblPr>
      <w:tblGrid>
        <w:gridCol w:w="563"/>
        <w:gridCol w:w="1010"/>
        <w:gridCol w:w="927"/>
        <w:gridCol w:w="1207"/>
        <w:gridCol w:w="5932"/>
      </w:tblGrid>
      <w:tr w:rsidR="00AC3B57" w:rsidRPr="00AC3B57" w14:paraId="1760A20B" w14:textId="77777777" w:rsidTr="002876A1">
        <w:trPr>
          <w:cantSplit/>
          <w:tblHeader/>
          <w:jc w:val="center"/>
        </w:trPr>
        <w:tc>
          <w:tcPr>
            <w:tcW w:w="292" w:type="pct"/>
            <w:noWrap/>
            <w:vAlign w:val="center"/>
          </w:tcPr>
          <w:p w14:paraId="1D4F5F5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Field no.</w:t>
            </w:r>
          </w:p>
        </w:tc>
        <w:tc>
          <w:tcPr>
            <w:tcW w:w="524" w:type="pct"/>
            <w:noWrap/>
            <w:vAlign w:val="center"/>
          </w:tcPr>
          <w:p w14:paraId="0908697E"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 xml:space="preserve">Value </w:t>
            </w:r>
            <w:r w:rsidRPr="00AC3B57">
              <w:rPr>
                <w:rFonts w:ascii="Times New Roman" w:hAnsi="Times New Roman"/>
                <w:b/>
                <w:lang w:val="fr-FR"/>
              </w:rPr>
              <w:br/>
              <w:t>(dec)</w:t>
            </w:r>
          </w:p>
        </w:tc>
        <w:tc>
          <w:tcPr>
            <w:tcW w:w="481" w:type="pct"/>
            <w:noWrap/>
            <w:vAlign w:val="center"/>
          </w:tcPr>
          <w:p w14:paraId="22C3A9B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 xml:space="preserve">Size </w:t>
            </w:r>
            <w:r w:rsidRPr="00AC3B57">
              <w:rPr>
                <w:rFonts w:ascii="Times New Roman" w:hAnsi="Times New Roman"/>
                <w:b/>
                <w:lang w:val="fr-FR"/>
              </w:rPr>
              <w:br/>
              <w:t>(bytes)</w:t>
            </w:r>
          </w:p>
        </w:tc>
        <w:tc>
          <w:tcPr>
            <w:tcW w:w="626" w:type="pct"/>
            <w:noWrap/>
            <w:vAlign w:val="center"/>
          </w:tcPr>
          <w:p w14:paraId="4751B78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Function</w:t>
            </w:r>
          </w:p>
        </w:tc>
        <w:tc>
          <w:tcPr>
            <w:tcW w:w="3077" w:type="pct"/>
            <w:noWrap/>
            <w:vAlign w:val="center"/>
          </w:tcPr>
          <w:p w14:paraId="24F99F4A"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lang w:val="fr-FR"/>
              </w:rPr>
            </w:pPr>
            <w:r w:rsidRPr="00AC3B57">
              <w:rPr>
                <w:rFonts w:ascii="Times New Roman" w:hAnsi="Times New Roman"/>
                <w:b/>
                <w:lang w:val="fr-FR"/>
              </w:rPr>
              <w:t>Content</w:t>
            </w:r>
          </w:p>
        </w:tc>
      </w:tr>
      <w:tr w:rsidR="00AC3B57" w:rsidRPr="00AC3B57" w14:paraId="5D931110" w14:textId="77777777" w:rsidTr="002876A1">
        <w:trPr>
          <w:cantSplit/>
          <w:jc w:val="center"/>
        </w:trPr>
        <w:tc>
          <w:tcPr>
            <w:tcW w:w="292" w:type="pct"/>
            <w:noWrap/>
          </w:tcPr>
          <w:p w14:paraId="71353066"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524" w:type="pct"/>
            <w:noWrap/>
          </w:tcPr>
          <w:p w14:paraId="208E9FE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076</w:t>
            </w:r>
          </w:p>
        </w:tc>
        <w:tc>
          <w:tcPr>
            <w:tcW w:w="481" w:type="pct"/>
            <w:noWrap/>
          </w:tcPr>
          <w:p w14:paraId="1A9A5670"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626" w:type="pct"/>
            <w:noWrap/>
          </w:tcPr>
          <w:p w14:paraId="2DF2CC86"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r w:rsidRPr="00AC3B57">
              <w:rPr>
                <w:rFonts w:ascii="Times New Roman" w:hAnsi="Times New Roman"/>
                <w:lang w:val="fr-FR"/>
              </w:rPr>
              <w:t>Type</w:t>
            </w:r>
          </w:p>
        </w:tc>
        <w:tc>
          <w:tcPr>
            <w:tcW w:w="3077" w:type="pct"/>
            <w:noWrap/>
          </w:tcPr>
          <w:p w14:paraId="569CEF3E"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fr-FR"/>
              </w:rPr>
            </w:pPr>
          </w:p>
        </w:tc>
      </w:tr>
      <w:tr w:rsidR="00AC3B57" w:rsidRPr="00AC3B57" w14:paraId="2E8D9F33" w14:textId="77777777" w:rsidTr="002876A1">
        <w:trPr>
          <w:cantSplit/>
          <w:jc w:val="center"/>
        </w:trPr>
        <w:tc>
          <w:tcPr>
            <w:tcW w:w="292" w:type="pct"/>
            <w:noWrap/>
          </w:tcPr>
          <w:p w14:paraId="6E02701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2</w:t>
            </w:r>
          </w:p>
        </w:tc>
        <w:tc>
          <w:tcPr>
            <w:tcW w:w="524" w:type="pct"/>
            <w:noWrap/>
          </w:tcPr>
          <w:p w14:paraId="6E934E63"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16</w:t>
            </w:r>
            <w:r w:rsidRPr="00AC3B57">
              <w:rPr>
                <w:rFonts w:ascii="Times New Roman" w:hAnsi="Times New Roman"/>
                <w:lang w:val="fr-FR"/>
              </w:rPr>
              <w:t>-1</w:t>
            </w:r>
          </w:p>
        </w:tc>
        <w:tc>
          <w:tcPr>
            <w:tcW w:w="481" w:type="pct"/>
            <w:noWrap/>
          </w:tcPr>
          <w:p w14:paraId="24332DF8"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2</w:t>
            </w:r>
          </w:p>
        </w:tc>
        <w:tc>
          <w:tcPr>
            <w:tcW w:w="626" w:type="pct"/>
            <w:noWrap/>
          </w:tcPr>
          <w:p w14:paraId="5A773C43"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Length</w:t>
            </w:r>
          </w:p>
        </w:tc>
        <w:tc>
          <w:tcPr>
            <w:tcW w:w="3077" w:type="pct"/>
            <w:noWrap/>
          </w:tcPr>
          <w:p w14:paraId="2B4FC6E2"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szCs w:val="18"/>
                <w:lang w:val="en-GB"/>
              </w:rPr>
              <w:t>Total size in bytes, variable.</w:t>
            </w:r>
          </w:p>
        </w:tc>
      </w:tr>
      <w:tr w:rsidR="00AC3B57" w:rsidRPr="00AC3B57" w14:paraId="4B657EE1" w14:textId="77777777" w:rsidTr="002876A1">
        <w:trPr>
          <w:cantSplit/>
          <w:jc w:val="center"/>
        </w:trPr>
        <w:tc>
          <w:tcPr>
            <w:tcW w:w="292" w:type="pct"/>
            <w:noWrap/>
          </w:tcPr>
          <w:p w14:paraId="0A212BDE"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3</w:t>
            </w:r>
          </w:p>
        </w:tc>
        <w:tc>
          <w:tcPr>
            <w:tcW w:w="524" w:type="pct"/>
            <w:noWrap/>
          </w:tcPr>
          <w:p w14:paraId="359C89F0"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32</w:t>
            </w:r>
            <w:r w:rsidRPr="00AC3B57">
              <w:rPr>
                <w:rFonts w:ascii="Times New Roman" w:hAnsi="Times New Roman"/>
                <w:lang w:val="fr-FR"/>
              </w:rPr>
              <w:t>-1</w:t>
            </w:r>
          </w:p>
        </w:tc>
        <w:tc>
          <w:tcPr>
            <w:tcW w:w="481" w:type="pct"/>
            <w:noWrap/>
          </w:tcPr>
          <w:p w14:paraId="51648F0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4</w:t>
            </w:r>
          </w:p>
        </w:tc>
        <w:tc>
          <w:tcPr>
            <w:tcW w:w="626" w:type="pct"/>
            <w:noWrap/>
          </w:tcPr>
          <w:p w14:paraId="19D1083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Source ID</w:t>
            </w:r>
          </w:p>
        </w:tc>
        <w:tc>
          <w:tcPr>
            <w:tcW w:w="3077" w:type="pct"/>
            <w:noWrap/>
          </w:tcPr>
          <w:p w14:paraId="03360B8B"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lang w:val="en-GB"/>
              </w:rPr>
              <w:t>The unique identifier of the transmitting station, as described in § 2.4, Annex 1.</w:t>
            </w:r>
          </w:p>
        </w:tc>
      </w:tr>
      <w:tr w:rsidR="00AC3B57" w:rsidRPr="00AC3B57" w14:paraId="17E5BC2A" w14:textId="77777777" w:rsidTr="002876A1">
        <w:trPr>
          <w:cantSplit/>
          <w:jc w:val="center"/>
        </w:trPr>
        <w:tc>
          <w:tcPr>
            <w:tcW w:w="292" w:type="pct"/>
            <w:noWrap/>
          </w:tcPr>
          <w:p w14:paraId="0FC15E1A"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vertAlign w:val="superscript"/>
                <w:lang w:val="fr-FR"/>
              </w:rPr>
            </w:pPr>
            <w:r w:rsidRPr="00AC3B57">
              <w:rPr>
                <w:rFonts w:ascii="Times New Roman" w:hAnsi="Times New Roman"/>
                <w:lang w:val="fr-FR"/>
              </w:rPr>
              <w:t>4</w:t>
            </w:r>
            <w:r w:rsidRPr="00AC3B57">
              <w:rPr>
                <w:rFonts w:ascii="Times New Roman" w:hAnsi="Times New Roman"/>
                <w:vertAlign w:val="superscript"/>
                <w:lang w:val="fr-FR"/>
              </w:rPr>
              <w:t>(1)</w:t>
            </w:r>
          </w:p>
        </w:tc>
        <w:tc>
          <w:tcPr>
            <w:tcW w:w="524" w:type="pct"/>
            <w:noWrap/>
          </w:tcPr>
          <w:p w14:paraId="0843C63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w:t>
            </w:r>
          </w:p>
        </w:tc>
        <w:tc>
          <w:tcPr>
            <w:tcW w:w="481" w:type="pct"/>
            <w:noWrap/>
          </w:tcPr>
          <w:p w14:paraId="2B1708DD"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626" w:type="pct"/>
            <w:noWrap/>
          </w:tcPr>
          <w:p w14:paraId="2DBBCF9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Session ID</w:t>
            </w:r>
          </w:p>
        </w:tc>
        <w:tc>
          <w:tcPr>
            <w:tcW w:w="3077" w:type="pct"/>
            <w:noWrap/>
          </w:tcPr>
          <w:p w14:paraId="1916B9E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Session ID.</w:t>
            </w:r>
          </w:p>
        </w:tc>
      </w:tr>
      <w:tr w:rsidR="00AC3B57" w:rsidRPr="00AC3B57" w14:paraId="74911F2E" w14:textId="77777777" w:rsidTr="002876A1">
        <w:trPr>
          <w:cantSplit/>
          <w:jc w:val="center"/>
        </w:trPr>
        <w:tc>
          <w:tcPr>
            <w:tcW w:w="292" w:type="pct"/>
            <w:noWrap/>
          </w:tcPr>
          <w:p w14:paraId="63705F6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5</w:t>
            </w:r>
          </w:p>
        </w:tc>
        <w:tc>
          <w:tcPr>
            <w:tcW w:w="524" w:type="pct"/>
            <w:noWrap/>
          </w:tcPr>
          <w:p w14:paraId="69093C46"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 to 2</w:t>
            </w:r>
            <w:r w:rsidRPr="00AC3B57">
              <w:rPr>
                <w:rFonts w:ascii="Times New Roman" w:hAnsi="Times New Roman"/>
                <w:vertAlign w:val="superscript"/>
                <w:lang w:val="fr-FR"/>
              </w:rPr>
              <w:t>32</w:t>
            </w:r>
            <w:r w:rsidRPr="00AC3B57">
              <w:rPr>
                <w:rFonts w:ascii="Times New Roman" w:hAnsi="Times New Roman"/>
                <w:lang w:val="fr-FR"/>
              </w:rPr>
              <w:t>-1</w:t>
            </w:r>
          </w:p>
        </w:tc>
        <w:tc>
          <w:tcPr>
            <w:tcW w:w="481" w:type="pct"/>
            <w:noWrap/>
          </w:tcPr>
          <w:p w14:paraId="225A304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4</w:t>
            </w:r>
          </w:p>
        </w:tc>
        <w:tc>
          <w:tcPr>
            <w:tcW w:w="626" w:type="pct"/>
            <w:noWrap/>
          </w:tcPr>
          <w:p w14:paraId="78FC093B"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lang w:val="fr-FR"/>
              </w:rPr>
              <w:t>Destination ID</w:t>
            </w:r>
          </w:p>
        </w:tc>
        <w:tc>
          <w:tcPr>
            <w:tcW w:w="3077" w:type="pct"/>
            <w:noWrap/>
          </w:tcPr>
          <w:p w14:paraId="77FB2806"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3B57">
              <w:rPr>
                <w:rFonts w:ascii="Times New Roman" w:hAnsi="Times New Roman"/>
                <w:lang w:val="en-GB"/>
              </w:rPr>
              <w:t>The unique identifier of the current node receiving this message, as described in § 2.4, Annex 1.</w:t>
            </w:r>
          </w:p>
          <w:p w14:paraId="793B574D"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lang w:val="fr-FR"/>
              </w:rPr>
              <w:t>Set to 0 for broadcast.</w:t>
            </w:r>
          </w:p>
        </w:tc>
      </w:tr>
      <w:tr w:rsidR="00AC3B57" w:rsidRPr="00AC3B57" w14:paraId="5506EDAE" w14:textId="77777777" w:rsidTr="002876A1">
        <w:trPr>
          <w:cantSplit/>
          <w:jc w:val="center"/>
        </w:trPr>
        <w:tc>
          <w:tcPr>
            <w:tcW w:w="292" w:type="pct"/>
            <w:noWrap/>
          </w:tcPr>
          <w:p w14:paraId="7E660B70"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6</w:t>
            </w:r>
          </w:p>
        </w:tc>
        <w:tc>
          <w:tcPr>
            <w:tcW w:w="524" w:type="pct"/>
            <w:noWrap/>
          </w:tcPr>
          <w:p w14:paraId="2BD1BEE6"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0-255</w:t>
            </w:r>
          </w:p>
        </w:tc>
        <w:tc>
          <w:tcPr>
            <w:tcW w:w="481" w:type="pct"/>
            <w:noWrap/>
          </w:tcPr>
          <w:p w14:paraId="28955719"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eastAsia="zh-CN"/>
              </w:rPr>
              <w:t>1</w:t>
            </w:r>
          </w:p>
        </w:tc>
        <w:tc>
          <w:tcPr>
            <w:tcW w:w="626" w:type="pct"/>
            <w:noWrap/>
          </w:tcPr>
          <w:p w14:paraId="043B0FE2"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lang w:val="fr-FR" w:eastAsia="zh-CN"/>
              </w:rPr>
              <w:t>Number of fragments</w:t>
            </w:r>
          </w:p>
        </w:tc>
        <w:tc>
          <w:tcPr>
            <w:tcW w:w="3077" w:type="pct"/>
            <w:noWrap/>
          </w:tcPr>
          <w:p w14:paraId="68DD149C"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eastAsia="zh-CN"/>
              </w:rPr>
            </w:pPr>
            <w:r w:rsidRPr="00AC3B57">
              <w:rPr>
                <w:rFonts w:ascii="Times New Roman" w:hAnsi="Times New Roman"/>
                <w:lang w:val="en-GB" w:eastAsia="zh-CN"/>
              </w:rPr>
              <w:t>Total number of fragments in this session.</w:t>
            </w:r>
          </w:p>
          <w:p w14:paraId="046C97C4"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lang w:val="en-GB" w:eastAsia="zh-CN"/>
              </w:rPr>
              <w:t>Should be a value from 1 to 14.</w:t>
            </w:r>
          </w:p>
        </w:tc>
      </w:tr>
      <w:tr w:rsidR="00AC3B57" w:rsidRPr="00AC3B57" w14:paraId="3E067E1C" w14:textId="77777777" w:rsidTr="002876A1">
        <w:trPr>
          <w:cantSplit/>
          <w:jc w:val="center"/>
        </w:trPr>
        <w:tc>
          <w:tcPr>
            <w:tcW w:w="292" w:type="pct"/>
            <w:noWrap/>
          </w:tcPr>
          <w:p w14:paraId="05D8FDE3"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7</w:t>
            </w:r>
          </w:p>
        </w:tc>
        <w:tc>
          <w:tcPr>
            <w:tcW w:w="524" w:type="pct"/>
            <w:noWrap/>
          </w:tcPr>
          <w:p w14:paraId="7090A07D"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0-255</w:t>
            </w:r>
          </w:p>
        </w:tc>
        <w:tc>
          <w:tcPr>
            <w:tcW w:w="481" w:type="pct"/>
            <w:noWrap/>
          </w:tcPr>
          <w:p w14:paraId="7769CFFF"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626" w:type="pct"/>
            <w:noWrap/>
          </w:tcPr>
          <w:p w14:paraId="315D5BC1"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szCs w:val="18"/>
                <w:lang w:val="en-GB"/>
              </w:rPr>
              <w:t>Fragment number in this message</w:t>
            </w:r>
          </w:p>
        </w:tc>
        <w:tc>
          <w:tcPr>
            <w:tcW w:w="3077" w:type="pct"/>
            <w:noWrap/>
          </w:tcPr>
          <w:p w14:paraId="6595C72A" w14:textId="77777777" w:rsidR="00AC3B57" w:rsidRPr="00AC3B57"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szCs w:val="18"/>
                <w:lang w:val="en-GB"/>
              </w:rPr>
              <w:t xml:space="preserve">Fragment number of the payload in this message. </w:t>
            </w:r>
            <w:r w:rsidRPr="00AC3B57">
              <w:rPr>
                <w:rFonts w:ascii="Times New Roman" w:hAnsi="Times New Roman"/>
                <w:lang w:val="en-GB"/>
              </w:rPr>
              <w:t>First fragment should start at 0, increment with any additional fragment and wrap at 255.</w:t>
            </w:r>
            <w:r w:rsidRPr="00AC3B57">
              <w:rPr>
                <w:rFonts w:ascii="Times New Roman" w:hAnsi="Times New Roman"/>
                <w:szCs w:val="18"/>
                <w:lang w:val="en-GB"/>
              </w:rPr>
              <w:t xml:space="preserve"> </w:t>
            </w:r>
          </w:p>
        </w:tc>
      </w:tr>
      <w:tr w:rsidR="00AC3B57" w:rsidRPr="00AC3B57" w14:paraId="524EB75B" w14:textId="77777777" w:rsidTr="002876A1">
        <w:trPr>
          <w:cantSplit/>
          <w:jc w:val="center"/>
        </w:trPr>
        <w:tc>
          <w:tcPr>
            <w:tcW w:w="292" w:type="pct"/>
            <w:noWrap/>
          </w:tcPr>
          <w:p w14:paraId="1A20C89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8</w:t>
            </w:r>
          </w:p>
        </w:tc>
        <w:tc>
          <w:tcPr>
            <w:tcW w:w="524" w:type="pct"/>
            <w:noWrap/>
          </w:tcPr>
          <w:p w14:paraId="76BB5F0E"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0-255</w:t>
            </w:r>
          </w:p>
        </w:tc>
        <w:tc>
          <w:tcPr>
            <w:tcW w:w="481" w:type="pct"/>
            <w:noWrap/>
          </w:tcPr>
          <w:p w14:paraId="0D3A8A02"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1</w:t>
            </w:r>
          </w:p>
        </w:tc>
        <w:tc>
          <w:tcPr>
            <w:tcW w:w="626" w:type="pct"/>
            <w:noWrap/>
          </w:tcPr>
          <w:p w14:paraId="19CD3430"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Continue data session</w:t>
            </w:r>
          </w:p>
        </w:tc>
        <w:tc>
          <w:tcPr>
            <w:tcW w:w="3077" w:type="pct"/>
            <w:noWrap/>
          </w:tcPr>
          <w:p w14:paraId="7057D786"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szCs w:val="18"/>
                <w:lang w:val="en-GB"/>
              </w:rPr>
              <w:t>0 – Ends data session.</w:t>
            </w:r>
          </w:p>
          <w:p w14:paraId="74F41175" w14:textId="09267BDE"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en-GB"/>
              </w:rPr>
            </w:pPr>
            <w:r w:rsidRPr="00AC3B57">
              <w:rPr>
                <w:rFonts w:ascii="Times New Roman" w:hAnsi="Times New Roman"/>
                <w:szCs w:val="18"/>
                <w:lang w:val="en-GB"/>
              </w:rPr>
              <w:t xml:space="preserve">1 – Continues </w:t>
            </w:r>
            <w:r w:rsidR="00AE54F0">
              <w:t>resource usage</w:t>
            </w:r>
            <w:r w:rsidR="00AE54F0" w:rsidRPr="00AC3B57">
              <w:rPr>
                <w:rFonts w:ascii="Times New Roman" w:hAnsi="Times New Roman"/>
                <w:szCs w:val="18"/>
                <w:lang w:val="en-GB"/>
              </w:rPr>
              <w:t xml:space="preserve"> </w:t>
            </w:r>
          </w:p>
        </w:tc>
      </w:tr>
      <w:tr w:rsidR="00AC3B57" w:rsidRPr="00AC3B57" w14:paraId="285D9D3A" w14:textId="77777777" w:rsidTr="002876A1">
        <w:trPr>
          <w:cantSplit/>
          <w:jc w:val="center"/>
        </w:trPr>
        <w:tc>
          <w:tcPr>
            <w:tcW w:w="292" w:type="pct"/>
            <w:tcBorders>
              <w:bottom w:val="single" w:sz="4" w:space="0" w:color="auto"/>
            </w:tcBorders>
            <w:noWrap/>
          </w:tcPr>
          <w:p w14:paraId="30DCEFA8"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9</w:t>
            </w:r>
          </w:p>
        </w:tc>
        <w:tc>
          <w:tcPr>
            <w:tcW w:w="524" w:type="pct"/>
            <w:tcBorders>
              <w:bottom w:val="single" w:sz="4" w:space="0" w:color="auto"/>
            </w:tcBorders>
            <w:noWrap/>
          </w:tcPr>
          <w:p w14:paraId="26E2D274"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p>
        </w:tc>
        <w:tc>
          <w:tcPr>
            <w:tcW w:w="481" w:type="pct"/>
            <w:tcBorders>
              <w:bottom w:val="single" w:sz="4" w:space="0" w:color="auto"/>
            </w:tcBorders>
            <w:noWrap/>
          </w:tcPr>
          <w:p w14:paraId="66B07E7C"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fr-FR"/>
              </w:rPr>
            </w:pPr>
            <w:r w:rsidRPr="00AC3B57">
              <w:rPr>
                <w:rFonts w:ascii="Times New Roman" w:hAnsi="Times New Roman"/>
                <w:lang w:val="fr-FR"/>
              </w:rPr>
              <w:t>Variable</w:t>
            </w:r>
          </w:p>
        </w:tc>
        <w:tc>
          <w:tcPr>
            <w:tcW w:w="626" w:type="pct"/>
            <w:tcBorders>
              <w:bottom w:val="single" w:sz="4" w:space="0" w:color="auto"/>
            </w:tcBorders>
            <w:noWrap/>
          </w:tcPr>
          <w:p w14:paraId="1BF14CCA"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r w:rsidRPr="00AC3B57">
              <w:rPr>
                <w:rFonts w:ascii="Times New Roman" w:hAnsi="Times New Roman"/>
                <w:szCs w:val="18"/>
                <w:lang w:val="fr-FR"/>
              </w:rPr>
              <w:t>Payload</w:t>
            </w:r>
          </w:p>
        </w:tc>
        <w:tc>
          <w:tcPr>
            <w:tcW w:w="3077" w:type="pct"/>
            <w:tcBorders>
              <w:bottom w:val="single" w:sz="4" w:space="0" w:color="auto"/>
            </w:tcBorders>
            <w:noWrap/>
          </w:tcPr>
          <w:p w14:paraId="131BB0E3" w14:textId="77777777"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FR"/>
              </w:rPr>
            </w:pPr>
          </w:p>
        </w:tc>
      </w:tr>
      <w:tr w:rsidR="00AC3B57" w:rsidRPr="00AC3B57" w14:paraId="69140B7F" w14:textId="77777777" w:rsidTr="002876A1">
        <w:trPr>
          <w:cantSplit/>
          <w:jc w:val="center"/>
        </w:trPr>
        <w:tc>
          <w:tcPr>
            <w:tcW w:w="5000" w:type="pct"/>
            <w:gridSpan w:val="5"/>
            <w:tcBorders>
              <w:top w:val="single" w:sz="4" w:space="0" w:color="auto"/>
              <w:left w:val="nil"/>
              <w:bottom w:val="nil"/>
              <w:right w:val="nil"/>
            </w:tcBorders>
            <w:noWrap/>
          </w:tcPr>
          <w:p w14:paraId="1E2413B0" w14:textId="3AC3732B" w:rsidR="00AC3B57" w:rsidRPr="00AC3B57"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lang w:val="en-GB"/>
              </w:rPr>
            </w:pPr>
          </w:p>
        </w:tc>
      </w:tr>
    </w:tbl>
    <w:p w14:paraId="3E009A78" w14:textId="7509F2E1" w:rsidR="00AC3B57" w:rsidRDefault="00AC3B57" w:rsidP="00562482">
      <w:pPr>
        <w:pStyle w:val="Listenabsatz"/>
        <w:ind w:left="0"/>
        <w:rPr>
          <w:iCs/>
          <w:lang w:val="en-US"/>
        </w:rPr>
      </w:pPr>
    </w:p>
    <w:p w14:paraId="19B7A40B" w14:textId="77777777" w:rsidR="00AC3B57" w:rsidRDefault="00AC3B57" w:rsidP="00562482">
      <w:pPr>
        <w:pStyle w:val="Listenabsatz"/>
        <w:ind w:left="0"/>
        <w:rPr>
          <w:iCs/>
          <w:lang w:val="en-US"/>
        </w:rPr>
      </w:pPr>
    </w:p>
    <w:p w14:paraId="351CFF9B" w14:textId="246A997D" w:rsidR="00AC3B57" w:rsidRPr="00AC3B57" w:rsidRDefault="00AC3B57" w:rsidP="00AC3B57">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en-US"/>
        </w:rPr>
      </w:pPr>
      <w:r w:rsidRPr="00AC3B57">
        <w:rPr>
          <w:rFonts w:ascii="Times New Roman" w:eastAsia="Times New Roman" w:hAnsi="Times New Roman" w:cs="Times New Roman"/>
          <w:sz w:val="24"/>
          <w:szCs w:val="20"/>
          <w:lang w:val="en-GB" w:eastAsia="en-US"/>
        </w:rPr>
        <w:t xml:space="preserve">If the maximum number of fragments (14) are being used and there are data left for transmission, then the data transmission can be continued by setting the “continue </w:t>
      </w:r>
      <w:r w:rsidR="00AE54F0">
        <w:rPr>
          <w:rFonts w:ascii="Times New Roman" w:eastAsia="Times New Roman" w:hAnsi="Times New Roman" w:cs="Times New Roman"/>
          <w:sz w:val="24"/>
          <w:szCs w:val="20"/>
          <w:lang w:val="en-GB" w:eastAsia="en-US"/>
        </w:rPr>
        <w:t xml:space="preserve">resource usage </w:t>
      </w:r>
      <w:r w:rsidRPr="00AC3B57">
        <w:rPr>
          <w:rFonts w:ascii="Times New Roman" w:eastAsia="Times New Roman" w:hAnsi="Times New Roman" w:cs="Times New Roman"/>
          <w:sz w:val="24"/>
          <w:szCs w:val="20"/>
          <w:lang w:val="en-GB" w:eastAsia="en-US"/>
        </w:rPr>
        <w:t>” parameter in the end fragment (#76) message to 1. On successful transmission, the data transmission session will be acknowledged with an ACK/NACK (#13) message and a logical channel will be immediately assigned by means of a Resource Allocation (#4) message. Both messages ACK/NACK (#13) and resource allocation (#4) will be transmitted in the same data signalling slot. If no more LC resources are available, then an ACK/NACK (#13) message may be transmitted with the ACM or end delivery notification (EDN) parameter set to 3.</w:t>
      </w:r>
    </w:p>
    <w:p w14:paraId="3486AD55" w14:textId="77777777" w:rsidR="00AC3B57" w:rsidRPr="00AC3B57" w:rsidRDefault="00AC3B57" w:rsidP="00AC3B57">
      <w:pPr>
        <w:keepNext/>
        <w:keepLines/>
        <w:tabs>
          <w:tab w:val="left" w:pos="794"/>
          <w:tab w:val="left" w:pos="1191"/>
          <w:tab w:val="left" w:pos="1588"/>
          <w:tab w:val="left" w:pos="1985"/>
        </w:tabs>
        <w:overflowPunct w:val="0"/>
        <w:autoSpaceDE w:val="0"/>
        <w:autoSpaceDN w:val="0"/>
        <w:adjustRightInd w:val="0"/>
        <w:spacing w:before="320" w:after="0" w:line="240" w:lineRule="auto"/>
        <w:ind w:left="794" w:hanging="794"/>
        <w:jc w:val="both"/>
        <w:textAlignment w:val="baseline"/>
        <w:outlineLvl w:val="1"/>
        <w:rPr>
          <w:rFonts w:ascii="Times New Roman" w:eastAsia="Calibri" w:hAnsi="Times New Roman" w:cs="Times New Roman"/>
          <w:b/>
          <w:sz w:val="24"/>
          <w:szCs w:val="20"/>
          <w:lang w:val="en-GB" w:eastAsia="en-US"/>
        </w:rPr>
      </w:pPr>
      <w:bookmarkStart w:id="17" w:name="_Toc35545428"/>
      <w:bookmarkStart w:id="18" w:name="_Toc89869317"/>
      <w:bookmarkStart w:id="19" w:name="_Toc89870095"/>
      <w:bookmarkStart w:id="20" w:name="_Toc89870459"/>
      <w:bookmarkStart w:id="21" w:name="_Toc89870973"/>
      <w:r w:rsidRPr="00AC3B57">
        <w:rPr>
          <w:rFonts w:ascii="Times New Roman" w:eastAsia="Calibri" w:hAnsi="Times New Roman" w:cs="Times New Roman"/>
          <w:b/>
          <w:sz w:val="24"/>
          <w:szCs w:val="20"/>
          <w:lang w:val="en-GB" w:eastAsia="en-US"/>
        </w:rPr>
        <w:t>4.18</w:t>
      </w:r>
      <w:r w:rsidRPr="00AC3B57">
        <w:rPr>
          <w:rFonts w:ascii="Times New Roman" w:eastAsia="Calibri" w:hAnsi="Times New Roman" w:cs="Times New Roman"/>
          <w:b/>
          <w:sz w:val="24"/>
          <w:szCs w:val="20"/>
          <w:lang w:val="en-GB" w:eastAsia="en-US"/>
        </w:rPr>
        <w:tab/>
        <w:t>Data frame retry</w:t>
      </w:r>
      <w:bookmarkEnd w:id="17"/>
      <w:bookmarkEnd w:id="18"/>
      <w:bookmarkEnd w:id="19"/>
      <w:bookmarkEnd w:id="20"/>
      <w:bookmarkEnd w:id="21"/>
    </w:p>
    <w:p w14:paraId="0BEF2378" w14:textId="073E8B52" w:rsidR="00AC3B57" w:rsidRDefault="00AC3B57" w:rsidP="00562482">
      <w:pPr>
        <w:pStyle w:val="Listenabsatz"/>
        <w:ind w:left="0"/>
        <w:rPr>
          <w:iCs/>
          <w:lang w:val="en-US"/>
        </w:rPr>
      </w:pPr>
    </w:p>
    <w:p w14:paraId="3BBAD0A7" w14:textId="77777777" w:rsidR="00CE3F21" w:rsidRDefault="00CE3F21">
      <w:pPr>
        <w:rPr>
          <w:iCs/>
          <w:lang w:val="en-US"/>
        </w:rPr>
      </w:pPr>
      <w:r>
        <w:rPr>
          <w:iCs/>
          <w:lang w:val="en-US"/>
        </w:rPr>
        <w:br w:type="page"/>
      </w:r>
    </w:p>
    <w:p w14:paraId="3A564FAB" w14:textId="2175B559" w:rsidR="00CE3F21" w:rsidRDefault="00CE3F21" w:rsidP="00CE3F21">
      <w:pPr>
        <w:pStyle w:val="Listenabsatz"/>
        <w:ind w:left="0"/>
        <w:rPr>
          <w:iCs/>
          <w:lang w:val="en-US"/>
        </w:rPr>
      </w:pPr>
      <w:r>
        <w:rPr>
          <w:iCs/>
          <w:lang w:val="en-US"/>
        </w:rPr>
        <w:t>IEC WG15-13:</w:t>
      </w:r>
    </w:p>
    <w:p w14:paraId="1C3B2F5C" w14:textId="4463FD63" w:rsidR="00CE3F21" w:rsidRDefault="00CE3F21" w:rsidP="00CE3F21">
      <w:pPr>
        <w:pStyle w:val="Listenabsatz"/>
        <w:ind w:left="0"/>
        <w:rPr>
          <w:iCs/>
          <w:lang w:val="en-US"/>
        </w:rPr>
      </w:pPr>
      <w:r>
        <w:rPr>
          <w:iCs/>
          <w:lang w:val="en-US"/>
        </w:rPr>
        <w:t>Modify the table 34 as follows:</w:t>
      </w:r>
    </w:p>
    <w:p w14:paraId="4AFC9C40" w14:textId="5ED613A2" w:rsidR="00CE3F21" w:rsidRDefault="00CE3F21" w:rsidP="00CE3F21">
      <w:pPr>
        <w:pStyle w:val="Listenabsatz"/>
        <w:ind w:left="0"/>
        <w:rPr>
          <w:iCs/>
          <w:lang w:val="en-US"/>
        </w:rPr>
      </w:pPr>
    </w:p>
    <w:p w14:paraId="297A233C" w14:textId="77777777" w:rsidR="00CE3F21" w:rsidRPr="00C02C27" w:rsidRDefault="00CE3F21" w:rsidP="00CE3F21">
      <w:pPr>
        <w:pStyle w:val="TableNo"/>
        <w:keepLines/>
      </w:pPr>
      <w:bookmarkStart w:id="22" w:name="_Toc35546133"/>
      <w:r w:rsidRPr="00C02C27">
        <w:t>Table 34</w:t>
      </w:r>
    </w:p>
    <w:p w14:paraId="4DA67011" w14:textId="77777777" w:rsidR="00CE3F21" w:rsidRPr="00C02C27" w:rsidRDefault="00CE3F21" w:rsidP="00CE3F21">
      <w:pPr>
        <w:pStyle w:val="Tabletitle"/>
        <w:keepLines/>
      </w:pPr>
      <w:r w:rsidRPr="00C02C27">
        <w:t>Media access control</w:t>
      </w:r>
      <w:bookmarkEnd w:id="22"/>
    </w:p>
    <w:tbl>
      <w:tblPr>
        <w:tblStyle w:val="TableGrid1"/>
        <w:tblW w:w="9639" w:type="dxa"/>
        <w:jc w:val="center"/>
        <w:tblLayout w:type="fixed"/>
        <w:tblCellMar>
          <w:left w:w="57" w:type="dxa"/>
          <w:right w:w="57" w:type="dxa"/>
        </w:tblCellMar>
        <w:tblLook w:val="04A0" w:firstRow="1" w:lastRow="0" w:firstColumn="1" w:lastColumn="0" w:noHBand="0" w:noVBand="1"/>
      </w:tblPr>
      <w:tblGrid>
        <w:gridCol w:w="624"/>
        <w:gridCol w:w="841"/>
        <w:gridCol w:w="833"/>
        <w:gridCol w:w="1993"/>
        <w:gridCol w:w="5348"/>
      </w:tblGrid>
      <w:tr w:rsidR="00CE3F21" w:rsidRPr="009D6F01" w14:paraId="1F4D1E77" w14:textId="77777777" w:rsidTr="00BD6B52">
        <w:trPr>
          <w:cantSplit/>
          <w:jc w:val="center"/>
        </w:trPr>
        <w:tc>
          <w:tcPr>
            <w:tcW w:w="5000" w:type="pct"/>
            <w:gridSpan w:val="5"/>
            <w:noWrap/>
            <w:vAlign w:val="center"/>
          </w:tcPr>
          <w:p w14:paraId="052609A8" w14:textId="77777777" w:rsidR="00CE3F21" w:rsidRPr="009D6F01" w:rsidRDefault="00CE3F21" w:rsidP="00BD6B52">
            <w:pPr>
              <w:pStyle w:val="Tablehead"/>
              <w:keepLines/>
              <w:rPr>
                <w:lang w:eastAsia="ja-JP"/>
              </w:rPr>
            </w:pPr>
            <w:r w:rsidRPr="009D6F01">
              <w:rPr>
                <w:lang w:eastAsia="ja-JP"/>
              </w:rPr>
              <w:t>Media access control</w:t>
            </w:r>
          </w:p>
        </w:tc>
      </w:tr>
      <w:tr w:rsidR="00CE3F21" w:rsidRPr="009D6F01" w14:paraId="4F0D13A0" w14:textId="77777777" w:rsidTr="00BD6B52">
        <w:trPr>
          <w:cantSplit/>
          <w:jc w:val="center"/>
        </w:trPr>
        <w:tc>
          <w:tcPr>
            <w:tcW w:w="324" w:type="pct"/>
            <w:noWrap/>
            <w:vAlign w:val="center"/>
          </w:tcPr>
          <w:p w14:paraId="6C968A0D" w14:textId="77777777" w:rsidR="00CE3F21" w:rsidRPr="009D6F01" w:rsidRDefault="00CE3F21" w:rsidP="00BD6B52">
            <w:pPr>
              <w:pStyle w:val="Tablehead"/>
              <w:keepLines/>
              <w:rPr>
                <w:lang w:eastAsia="ja-JP"/>
              </w:rPr>
            </w:pPr>
            <w:r w:rsidRPr="009D6F01">
              <w:rPr>
                <w:lang w:eastAsia="ja-JP"/>
              </w:rPr>
              <w:t>Field no.</w:t>
            </w:r>
          </w:p>
        </w:tc>
        <w:tc>
          <w:tcPr>
            <w:tcW w:w="436" w:type="pct"/>
            <w:noWrap/>
            <w:vAlign w:val="center"/>
          </w:tcPr>
          <w:p w14:paraId="663B1838" w14:textId="77777777" w:rsidR="00CE3F21" w:rsidRPr="009D6F01" w:rsidRDefault="00CE3F21" w:rsidP="00BD6B52">
            <w:pPr>
              <w:pStyle w:val="Tablehead"/>
              <w:keepLines/>
              <w:rPr>
                <w:lang w:eastAsia="ja-JP"/>
              </w:rPr>
            </w:pPr>
            <w:r w:rsidRPr="009D6F01">
              <w:rPr>
                <w:lang w:eastAsia="ja-JP"/>
              </w:rPr>
              <w:t>Value (dec)</w:t>
            </w:r>
          </w:p>
        </w:tc>
        <w:tc>
          <w:tcPr>
            <w:tcW w:w="432" w:type="pct"/>
            <w:noWrap/>
            <w:vAlign w:val="center"/>
          </w:tcPr>
          <w:p w14:paraId="041D1428" w14:textId="77777777" w:rsidR="00CE3F21" w:rsidRPr="009D6F01" w:rsidRDefault="00CE3F21" w:rsidP="00BD6B52">
            <w:pPr>
              <w:pStyle w:val="Tablehead"/>
              <w:keepLines/>
              <w:rPr>
                <w:lang w:eastAsia="ja-JP"/>
              </w:rPr>
            </w:pPr>
            <w:r w:rsidRPr="009D6F01">
              <w:rPr>
                <w:lang w:eastAsia="ja-JP"/>
              </w:rPr>
              <w:t xml:space="preserve">Size </w:t>
            </w:r>
            <w:r w:rsidRPr="009D6F01">
              <w:rPr>
                <w:lang w:eastAsia="ja-JP"/>
              </w:rPr>
              <w:br/>
              <w:t>(bytes)</w:t>
            </w:r>
          </w:p>
        </w:tc>
        <w:tc>
          <w:tcPr>
            <w:tcW w:w="1034" w:type="pct"/>
            <w:noWrap/>
            <w:vAlign w:val="center"/>
          </w:tcPr>
          <w:p w14:paraId="6A9B0703" w14:textId="77777777" w:rsidR="00CE3F21" w:rsidRPr="009D6F01" w:rsidRDefault="00CE3F21" w:rsidP="00BD6B52">
            <w:pPr>
              <w:pStyle w:val="Tablehead"/>
              <w:keepLines/>
              <w:rPr>
                <w:lang w:eastAsia="ja-JP"/>
              </w:rPr>
            </w:pPr>
            <w:r w:rsidRPr="009D6F01">
              <w:rPr>
                <w:lang w:eastAsia="ja-JP"/>
              </w:rPr>
              <w:t>Function</w:t>
            </w:r>
          </w:p>
        </w:tc>
        <w:tc>
          <w:tcPr>
            <w:tcW w:w="2774" w:type="pct"/>
            <w:noWrap/>
            <w:vAlign w:val="center"/>
          </w:tcPr>
          <w:p w14:paraId="5868FF0A" w14:textId="77777777" w:rsidR="00CE3F21" w:rsidRPr="009D6F01" w:rsidRDefault="00CE3F21" w:rsidP="00BD6B52">
            <w:pPr>
              <w:pStyle w:val="Tablehead"/>
              <w:keepLines/>
              <w:rPr>
                <w:lang w:eastAsia="ja-JP"/>
              </w:rPr>
            </w:pPr>
            <w:r w:rsidRPr="009D6F01">
              <w:rPr>
                <w:lang w:eastAsia="ja-JP"/>
              </w:rPr>
              <w:t>Content</w:t>
            </w:r>
          </w:p>
        </w:tc>
      </w:tr>
      <w:tr w:rsidR="00CE3F21" w:rsidRPr="009D6F01" w14:paraId="1822EFCB" w14:textId="77777777" w:rsidTr="00BD6B52">
        <w:trPr>
          <w:cantSplit/>
          <w:jc w:val="center"/>
        </w:trPr>
        <w:tc>
          <w:tcPr>
            <w:tcW w:w="324" w:type="pct"/>
            <w:noWrap/>
          </w:tcPr>
          <w:p w14:paraId="43B6B7AB" w14:textId="77777777" w:rsidR="00CE3F21" w:rsidRPr="009D6F01" w:rsidRDefault="00CE3F21" w:rsidP="00BD6B52">
            <w:pPr>
              <w:pStyle w:val="Tabletext"/>
              <w:keepNext/>
              <w:keepLines/>
              <w:jc w:val="center"/>
              <w:rPr>
                <w:lang w:eastAsia="ja-JP"/>
              </w:rPr>
            </w:pPr>
            <w:r w:rsidRPr="009D6F01">
              <w:rPr>
                <w:lang w:eastAsia="ja-JP"/>
              </w:rPr>
              <w:t>1</w:t>
            </w:r>
          </w:p>
        </w:tc>
        <w:tc>
          <w:tcPr>
            <w:tcW w:w="436" w:type="pct"/>
            <w:noWrap/>
          </w:tcPr>
          <w:p w14:paraId="53B0ED17" w14:textId="77777777" w:rsidR="00CE3F21" w:rsidRPr="009D6F01" w:rsidRDefault="00CE3F21" w:rsidP="00BD6B52">
            <w:pPr>
              <w:pStyle w:val="Tabletext"/>
              <w:keepNext/>
              <w:keepLines/>
              <w:jc w:val="center"/>
              <w:rPr>
                <w:lang w:eastAsia="ja-JP"/>
              </w:rPr>
            </w:pPr>
            <w:r w:rsidRPr="009D6F01">
              <w:rPr>
                <w:lang w:eastAsia="ja-JP"/>
              </w:rPr>
              <w:t>000</w:t>
            </w:r>
          </w:p>
        </w:tc>
        <w:tc>
          <w:tcPr>
            <w:tcW w:w="432" w:type="pct"/>
            <w:noWrap/>
          </w:tcPr>
          <w:p w14:paraId="4584809E" w14:textId="77777777" w:rsidR="00CE3F21" w:rsidRPr="009D6F01" w:rsidRDefault="00CE3F21" w:rsidP="00BD6B52">
            <w:pPr>
              <w:pStyle w:val="Tabletext"/>
              <w:keepNext/>
              <w:keepLines/>
              <w:jc w:val="center"/>
              <w:rPr>
                <w:lang w:eastAsia="ja-JP"/>
              </w:rPr>
            </w:pPr>
            <w:r w:rsidRPr="009D6F01">
              <w:rPr>
                <w:lang w:eastAsia="ja-JP"/>
              </w:rPr>
              <w:t>1</w:t>
            </w:r>
          </w:p>
        </w:tc>
        <w:tc>
          <w:tcPr>
            <w:tcW w:w="1034" w:type="pct"/>
            <w:noWrap/>
          </w:tcPr>
          <w:p w14:paraId="07471182" w14:textId="77777777" w:rsidR="00CE3F21" w:rsidRPr="009D6F01" w:rsidRDefault="00CE3F21" w:rsidP="00BD6B52">
            <w:pPr>
              <w:pStyle w:val="Tabletext"/>
              <w:keepNext/>
              <w:keepLines/>
              <w:rPr>
                <w:lang w:eastAsia="ja-JP"/>
              </w:rPr>
            </w:pPr>
            <w:r w:rsidRPr="009D6F01">
              <w:rPr>
                <w:lang w:eastAsia="ja-JP"/>
              </w:rPr>
              <w:t>Type</w:t>
            </w:r>
          </w:p>
        </w:tc>
        <w:tc>
          <w:tcPr>
            <w:tcW w:w="2774" w:type="pct"/>
            <w:noWrap/>
          </w:tcPr>
          <w:p w14:paraId="4C774F1D" w14:textId="77777777" w:rsidR="00CE3F21" w:rsidRPr="009D6F01" w:rsidRDefault="00CE3F21" w:rsidP="00BD6B52">
            <w:pPr>
              <w:pStyle w:val="Tabletext"/>
              <w:keepNext/>
              <w:keepLines/>
              <w:rPr>
                <w:lang w:eastAsia="ja-JP"/>
              </w:rPr>
            </w:pPr>
          </w:p>
        </w:tc>
      </w:tr>
      <w:tr w:rsidR="00CE3F21" w:rsidRPr="003D1502" w14:paraId="4F042DFB" w14:textId="77777777" w:rsidTr="00BD6B52">
        <w:trPr>
          <w:cantSplit/>
          <w:jc w:val="center"/>
        </w:trPr>
        <w:tc>
          <w:tcPr>
            <w:tcW w:w="324" w:type="pct"/>
            <w:noWrap/>
          </w:tcPr>
          <w:p w14:paraId="0F55F393" w14:textId="77777777" w:rsidR="00CE3F21" w:rsidRPr="009D6F01" w:rsidRDefault="00CE3F21" w:rsidP="00BD6B52">
            <w:pPr>
              <w:pStyle w:val="Tabletext"/>
              <w:keepNext/>
              <w:keepLines/>
              <w:jc w:val="center"/>
              <w:rPr>
                <w:lang w:eastAsia="ja-JP"/>
              </w:rPr>
            </w:pPr>
            <w:r w:rsidRPr="009D6F01">
              <w:rPr>
                <w:lang w:eastAsia="ja-JP"/>
              </w:rPr>
              <w:t>2</w:t>
            </w:r>
          </w:p>
        </w:tc>
        <w:tc>
          <w:tcPr>
            <w:tcW w:w="436" w:type="pct"/>
            <w:noWrap/>
          </w:tcPr>
          <w:p w14:paraId="6F6E040C" w14:textId="77777777" w:rsidR="00CE3F21" w:rsidRPr="009D6F01" w:rsidRDefault="00CE3F21" w:rsidP="00BD6B52">
            <w:pPr>
              <w:pStyle w:val="Tabletext"/>
              <w:keepNext/>
              <w:keepLines/>
              <w:jc w:val="center"/>
              <w:rPr>
                <w:lang w:eastAsia="ja-JP"/>
              </w:rPr>
            </w:pPr>
            <w:r w:rsidRPr="009D6F01">
              <w:rPr>
                <w:lang w:eastAsia="ja-JP"/>
              </w:rPr>
              <w:t xml:space="preserve">0 to </w:t>
            </w:r>
            <w:r w:rsidRPr="009D6F01">
              <w:rPr>
                <w:lang w:eastAsia="ja-JP"/>
              </w:rPr>
              <w:br/>
              <w:t>2</w:t>
            </w:r>
            <w:r w:rsidRPr="009D6F01">
              <w:rPr>
                <w:vertAlign w:val="superscript"/>
                <w:lang w:eastAsia="ja-JP"/>
              </w:rPr>
              <w:t>16</w:t>
            </w:r>
            <w:r w:rsidRPr="009D6F01">
              <w:rPr>
                <w:lang w:eastAsia="ja-JP"/>
              </w:rPr>
              <w:t>-1</w:t>
            </w:r>
          </w:p>
        </w:tc>
        <w:tc>
          <w:tcPr>
            <w:tcW w:w="432" w:type="pct"/>
            <w:noWrap/>
          </w:tcPr>
          <w:p w14:paraId="6A9E42A8" w14:textId="77777777" w:rsidR="00CE3F21" w:rsidRPr="009D6F01" w:rsidRDefault="00CE3F21" w:rsidP="00BD6B52">
            <w:pPr>
              <w:pStyle w:val="Tabletext"/>
              <w:keepNext/>
              <w:keepLines/>
              <w:jc w:val="center"/>
              <w:rPr>
                <w:lang w:eastAsia="ja-JP"/>
              </w:rPr>
            </w:pPr>
            <w:r w:rsidRPr="009D6F01">
              <w:rPr>
                <w:lang w:eastAsia="ja-JP"/>
              </w:rPr>
              <w:t>2</w:t>
            </w:r>
          </w:p>
        </w:tc>
        <w:tc>
          <w:tcPr>
            <w:tcW w:w="1034" w:type="pct"/>
            <w:noWrap/>
          </w:tcPr>
          <w:p w14:paraId="54702270" w14:textId="77777777" w:rsidR="00CE3F21" w:rsidRPr="009D6F01" w:rsidRDefault="00CE3F21" w:rsidP="00BD6B52">
            <w:pPr>
              <w:pStyle w:val="Tabletext"/>
              <w:keepNext/>
              <w:keepLines/>
              <w:jc w:val="left"/>
              <w:rPr>
                <w:lang w:eastAsia="ja-JP"/>
              </w:rPr>
            </w:pPr>
            <w:r w:rsidRPr="009D6F01">
              <w:rPr>
                <w:lang w:eastAsia="ja-JP"/>
              </w:rPr>
              <w:t>Length</w:t>
            </w:r>
          </w:p>
        </w:tc>
        <w:tc>
          <w:tcPr>
            <w:tcW w:w="2774" w:type="pct"/>
            <w:noWrap/>
          </w:tcPr>
          <w:p w14:paraId="6CE602BE" w14:textId="77777777" w:rsidR="00CE3F21" w:rsidRPr="009D6F01" w:rsidRDefault="00CE3F21" w:rsidP="00BD6B52">
            <w:pPr>
              <w:pStyle w:val="Tabletext"/>
              <w:keepNext/>
              <w:keepLines/>
              <w:rPr>
                <w:lang w:val="en-GB" w:eastAsia="ja-JP"/>
              </w:rPr>
            </w:pPr>
            <w:r w:rsidRPr="009D6F01">
              <w:rPr>
                <w:lang w:val="en-GB" w:eastAsia="ja-JP"/>
              </w:rPr>
              <w:t>8: Total size in bytes, fixed at 8 bytes</w:t>
            </w:r>
          </w:p>
        </w:tc>
      </w:tr>
      <w:tr w:rsidR="00CE3F21" w:rsidRPr="003D1502" w14:paraId="060F3A53" w14:textId="77777777" w:rsidTr="00BD6B52">
        <w:trPr>
          <w:cantSplit/>
          <w:jc w:val="center"/>
          <w:ins w:id="23" w:author="Autor"/>
        </w:trPr>
        <w:tc>
          <w:tcPr>
            <w:tcW w:w="324" w:type="pct"/>
            <w:noWrap/>
          </w:tcPr>
          <w:p w14:paraId="31F0A3EF" w14:textId="003100F6" w:rsidR="00CE3F21" w:rsidRPr="009D6F01" w:rsidRDefault="00CE3F21" w:rsidP="00CE3F21">
            <w:pPr>
              <w:pStyle w:val="Tabletext"/>
              <w:keepNext/>
              <w:keepLines/>
              <w:jc w:val="center"/>
              <w:rPr>
                <w:ins w:id="24" w:author="Autor"/>
                <w:lang w:eastAsia="ja-JP"/>
              </w:rPr>
            </w:pPr>
            <w:ins w:id="25" w:author="Autor">
              <w:r>
                <w:rPr>
                  <w:lang w:eastAsia="ja-JP"/>
                </w:rPr>
                <w:t>3</w:t>
              </w:r>
            </w:ins>
          </w:p>
        </w:tc>
        <w:tc>
          <w:tcPr>
            <w:tcW w:w="436" w:type="pct"/>
            <w:noWrap/>
          </w:tcPr>
          <w:p w14:paraId="77CDE2DC" w14:textId="4331D9BB" w:rsidR="00CE3F21" w:rsidRPr="009D6F01" w:rsidRDefault="00CE3F21" w:rsidP="00CE3F21">
            <w:pPr>
              <w:pStyle w:val="Tabletext"/>
              <w:keepNext/>
              <w:keepLines/>
              <w:jc w:val="center"/>
              <w:rPr>
                <w:ins w:id="26" w:author="Autor"/>
                <w:lang w:eastAsia="ja-JP"/>
              </w:rPr>
            </w:pPr>
            <w:ins w:id="27" w:author="Autor">
              <w:r w:rsidRPr="009D6F01">
                <w:rPr>
                  <w:lang w:eastAsia="ja-JP"/>
                </w:rPr>
                <w:t xml:space="preserve">0 to </w:t>
              </w:r>
              <w:r w:rsidRPr="009D6F01">
                <w:rPr>
                  <w:lang w:eastAsia="ja-JP"/>
                </w:rPr>
                <w:br/>
                <w:t>2</w:t>
              </w:r>
              <w:r w:rsidRPr="009D6F01">
                <w:rPr>
                  <w:vertAlign w:val="superscript"/>
                  <w:lang w:eastAsia="ja-JP"/>
                </w:rPr>
                <w:t>32</w:t>
              </w:r>
              <w:r w:rsidRPr="009D6F01">
                <w:rPr>
                  <w:lang w:eastAsia="ja-JP"/>
                </w:rPr>
                <w:t>-1</w:t>
              </w:r>
            </w:ins>
          </w:p>
        </w:tc>
        <w:tc>
          <w:tcPr>
            <w:tcW w:w="432" w:type="pct"/>
            <w:noWrap/>
          </w:tcPr>
          <w:p w14:paraId="3085065D" w14:textId="6A7AB9F1" w:rsidR="00CE3F21" w:rsidRPr="009D6F01" w:rsidRDefault="00CE3F21" w:rsidP="00CE3F21">
            <w:pPr>
              <w:pStyle w:val="Tabletext"/>
              <w:keepNext/>
              <w:keepLines/>
              <w:jc w:val="center"/>
              <w:rPr>
                <w:ins w:id="28" w:author="Autor"/>
                <w:lang w:eastAsia="ja-JP"/>
              </w:rPr>
            </w:pPr>
            <w:ins w:id="29" w:author="Autor">
              <w:r w:rsidRPr="009D6F01">
                <w:rPr>
                  <w:lang w:eastAsia="ja-JP"/>
                </w:rPr>
                <w:t>4</w:t>
              </w:r>
            </w:ins>
          </w:p>
        </w:tc>
        <w:tc>
          <w:tcPr>
            <w:tcW w:w="1034" w:type="pct"/>
            <w:noWrap/>
          </w:tcPr>
          <w:p w14:paraId="7A51DBBF" w14:textId="013C38AF" w:rsidR="00CE3F21" w:rsidRPr="009D6F01" w:rsidRDefault="00CE3F21" w:rsidP="00CE3F21">
            <w:pPr>
              <w:pStyle w:val="Tabletext"/>
              <w:keepNext/>
              <w:keepLines/>
              <w:jc w:val="left"/>
              <w:rPr>
                <w:ins w:id="30" w:author="Autor"/>
                <w:lang w:eastAsia="ja-JP"/>
              </w:rPr>
            </w:pPr>
            <w:ins w:id="31" w:author="Autor">
              <w:r w:rsidRPr="009D6F01">
                <w:rPr>
                  <w:lang w:eastAsia="ja-JP"/>
                </w:rPr>
                <w:t>Source ID</w:t>
              </w:r>
            </w:ins>
          </w:p>
        </w:tc>
        <w:tc>
          <w:tcPr>
            <w:tcW w:w="2774" w:type="pct"/>
            <w:noWrap/>
          </w:tcPr>
          <w:p w14:paraId="316836E8" w14:textId="7E5734C9" w:rsidR="00CE3F21" w:rsidRPr="009D6F01" w:rsidRDefault="00CE3F21" w:rsidP="00CE3F21">
            <w:pPr>
              <w:pStyle w:val="Tabletext"/>
              <w:keepNext/>
              <w:keepLines/>
              <w:rPr>
                <w:ins w:id="32" w:author="Autor"/>
                <w:lang w:val="en-GB" w:eastAsia="ja-JP"/>
              </w:rPr>
            </w:pPr>
            <w:ins w:id="33" w:author="Autor">
              <w:r w:rsidRPr="009D6F01">
                <w:rPr>
                  <w:lang w:val="en-GB"/>
                </w:rPr>
                <w:t>The unique identifier of the transmitting station as described in § 2.4, Annex 1</w:t>
              </w:r>
            </w:ins>
          </w:p>
        </w:tc>
      </w:tr>
      <w:tr w:rsidR="00CE3F21" w:rsidRPr="003D1502" w14:paraId="42B6E114" w14:textId="77777777" w:rsidTr="00BD6B52">
        <w:trPr>
          <w:cantSplit/>
          <w:jc w:val="center"/>
        </w:trPr>
        <w:tc>
          <w:tcPr>
            <w:tcW w:w="324" w:type="pct"/>
            <w:noWrap/>
          </w:tcPr>
          <w:p w14:paraId="6E64D2DE" w14:textId="0BA77091" w:rsidR="00CE3F21" w:rsidRPr="009D6F01" w:rsidRDefault="00CE3F21" w:rsidP="00CE3F21">
            <w:pPr>
              <w:pStyle w:val="Tabletext"/>
              <w:keepNext/>
              <w:keepLines/>
              <w:jc w:val="center"/>
              <w:rPr>
                <w:lang w:eastAsia="ja-JP"/>
              </w:rPr>
            </w:pPr>
            <w:del w:id="34" w:author="Autor">
              <w:r w:rsidRPr="009D6F01" w:rsidDel="00CE3F21">
                <w:rPr>
                  <w:lang w:eastAsia="ja-JP"/>
                </w:rPr>
                <w:delText>3</w:delText>
              </w:r>
            </w:del>
            <w:ins w:id="35" w:author="Autor">
              <w:r>
                <w:rPr>
                  <w:lang w:eastAsia="ja-JP"/>
                </w:rPr>
                <w:t>4</w:t>
              </w:r>
            </w:ins>
          </w:p>
        </w:tc>
        <w:tc>
          <w:tcPr>
            <w:tcW w:w="436" w:type="pct"/>
            <w:noWrap/>
          </w:tcPr>
          <w:p w14:paraId="2CFA82F0" w14:textId="77777777" w:rsidR="00CE3F21" w:rsidRPr="009D6F01" w:rsidRDefault="00CE3F21" w:rsidP="00CE3F21">
            <w:pPr>
              <w:pStyle w:val="Tabletext"/>
              <w:keepNext/>
              <w:keepLines/>
              <w:jc w:val="center"/>
              <w:rPr>
                <w:lang w:eastAsia="ja-JP"/>
              </w:rPr>
            </w:pPr>
            <w:r w:rsidRPr="009D6F01">
              <w:rPr>
                <w:lang w:eastAsia="ja-JP"/>
              </w:rPr>
              <w:t>0-255</w:t>
            </w:r>
          </w:p>
        </w:tc>
        <w:tc>
          <w:tcPr>
            <w:tcW w:w="432" w:type="pct"/>
            <w:noWrap/>
          </w:tcPr>
          <w:p w14:paraId="217E076F" w14:textId="77777777" w:rsidR="00CE3F21" w:rsidRPr="009D6F01" w:rsidRDefault="00CE3F21" w:rsidP="00CE3F21">
            <w:pPr>
              <w:pStyle w:val="Tabletext"/>
              <w:keepNext/>
              <w:keepLines/>
              <w:jc w:val="center"/>
              <w:rPr>
                <w:lang w:eastAsia="ja-JP"/>
              </w:rPr>
            </w:pPr>
            <w:r w:rsidRPr="009D6F01">
              <w:rPr>
                <w:lang w:eastAsia="ja-JP"/>
              </w:rPr>
              <w:t>1</w:t>
            </w:r>
          </w:p>
        </w:tc>
        <w:tc>
          <w:tcPr>
            <w:tcW w:w="1034" w:type="pct"/>
            <w:noWrap/>
          </w:tcPr>
          <w:p w14:paraId="7AEFE36B" w14:textId="77777777" w:rsidR="00CE3F21" w:rsidRPr="009D6F01" w:rsidRDefault="00CE3F21" w:rsidP="00CE3F21">
            <w:pPr>
              <w:pStyle w:val="Tabletext"/>
              <w:keepNext/>
              <w:keepLines/>
              <w:jc w:val="left"/>
              <w:rPr>
                <w:lang w:eastAsia="ja-JP"/>
              </w:rPr>
            </w:pPr>
            <w:r w:rsidRPr="009D6F01">
              <w:rPr>
                <w:lang w:eastAsia="ja-JP"/>
              </w:rPr>
              <w:t>Media Access priority level</w:t>
            </w:r>
          </w:p>
        </w:tc>
        <w:tc>
          <w:tcPr>
            <w:tcW w:w="2774" w:type="pct"/>
            <w:noWrap/>
          </w:tcPr>
          <w:p w14:paraId="5FF4859E" w14:textId="77777777" w:rsidR="00CE3F21" w:rsidRPr="009D6F01" w:rsidRDefault="00CE3F21" w:rsidP="00CE3F21">
            <w:pPr>
              <w:pStyle w:val="Tabletext"/>
              <w:keepNext/>
              <w:keepLines/>
              <w:rPr>
                <w:lang w:val="en-GB" w:eastAsia="ja-JP"/>
              </w:rPr>
            </w:pPr>
            <w:r w:rsidRPr="009D6F01">
              <w:rPr>
                <w:lang w:val="en-GB" w:eastAsia="ja-JP"/>
              </w:rPr>
              <w:t>Reserved for future use. Always 0</w:t>
            </w:r>
          </w:p>
        </w:tc>
      </w:tr>
      <w:tr w:rsidR="00CE3F21" w:rsidRPr="009D6F01" w14:paraId="430549B4" w14:textId="77777777" w:rsidTr="00BD6B52">
        <w:trPr>
          <w:cantSplit/>
          <w:jc w:val="center"/>
        </w:trPr>
        <w:tc>
          <w:tcPr>
            <w:tcW w:w="324" w:type="pct"/>
            <w:noWrap/>
          </w:tcPr>
          <w:p w14:paraId="7CE59E91" w14:textId="6795608D" w:rsidR="00CE3F21" w:rsidRPr="009D6F01" w:rsidRDefault="00CE3F21" w:rsidP="00CE3F21">
            <w:pPr>
              <w:pStyle w:val="Tabletext"/>
              <w:keepNext/>
              <w:keepLines/>
              <w:jc w:val="center"/>
              <w:rPr>
                <w:lang w:eastAsia="ja-JP"/>
              </w:rPr>
            </w:pPr>
            <w:del w:id="36" w:author="Autor">
              <w:r w:rsidRPr="009D6F01" w:rsidDel="00CE3F21">
                <w:rPr>
                  <w:lang w:eastAsia="ja-JP"/>
                </w:rPr>
                <w:delText>4</w:delText>
              </w:r>
            </w:del>
            <w:ins w:id="37" w:author="Autor">
              <w:r>
                <w:rPr>
                  <w:lang w:eastAsia="ja-JP"/>
                </w:rPr>
                <w:t>5</w:t>
              </w:r>
            </w:ins>
          </w:p>
        </w:tc>
        <w:tc>
          <w:tcPr>
            <w:tcW w:w="436" w:type="pct"/>
            <w:noWrap/>
          </w:tcPr>
          <w:p w14:paraId="10012CDF" w14:textId="77777777" w:rsidR="00CE3F21" w:rsidRPr="009D6F01" w:rsidRDefault="00CE3F21" w:rsidP="00CE3F21">
            <w:pPr>
              <w:pStyle w:val="Tabletext"/>
              <w:keepNext/>
              <w:keepLines/>
              <w:jc w:val="center"/>
              <w:rPr>
                <w:lang w:eastAsia="ja-JP"/>
              </w:rPr>
            </w:pPr>
            <w:r w:rsidRPr="009D6F01">
              <w:rPr>
                <w:lang w:eastAsia="ja-JP"/>
              </w:rPr>
              <w:t>0-511</w:t>
            </w:r>
          </w:p>
        </w:tc>
        <w:tc>
          <w:tcPr>
            <w:tcW w:w="432" w:type="pct"/>
            <w:noWrap/>
          </w:tcPr>
          <w:p w14:paraId="182314CC" w14:textId="77777777" w:rsidR="00CE3F21" w:rsidRPr="009D6F01" w:rsidRDefault="00CE3F21" w:rsidP="00CE3F21">
            <w:pPr>
              <w:pStyle w:val="Tabletext"/>
              <w:keepNext/>
              <w:keepLines/>
              <w:jc w:val="center"/>
              <w:rPr>
                <w:lang w:eastAsia="ja-JP"/>
              </w:rPr>
            </w:pPr>
            <w:r w:rsidRPr="009D6F01">
              <w:rPr>
                <w:lang w:eastAsia="ja-JP"/>
              </w:rPr>
              <w:t>2</w:t>
            </w:r>
          </w:p>
        </w:tc>
        <w:tc>
          <w:tcPr>
            <w:tcW w:w="1034" w:type="pct"/>
            <w:noWrap/>
          </w:tcPr>
          <w:p w14:paraId="14E188EA" w14:textId="77777777" w:rsidR="00CE3F21" w:rsidRPr="009D6F01" w:rsidRDefault="00CE3F21" w:rsidP="00CE3F21">
            <w:pPr>
              <w:pStyle w:val="Tabletext"/>
              <w:keepNext/>
              <w:keepLines/>
              <w:jc w:val="left"/>
              <w:rPr>
                <w:lang w:eastAsia="ja-JP"/>
              </w:rPr>
            </w:pPr>
            <w:r w:rsidRPr="009D6F01">
              <w:rPr>
                <w:lang w:eastAsia="ja-JP"/>
              </w:rPr>
              <w:t>Random access selection interval</w:t>
            </w:r>
          </w:p>
        </w:tc>
        <w:tc>
          <w:tcPr>
            <w:tcW w:w="2774" w:type="pct"/>
            <w:noWrap/>
          </w:tcPr>
          <w:p w14:paraId="2B4E3254" w14:textId="77777777" w:rsidR="00CE3F21" w:rsidRPr="009D6F01" w:rsidRDefault="00CE3F21" w:rsidP="00CE3F21">
            <w:pPr>
              <w:pStyle w:val="Tabletext"/>
              <w:keepNext/>
              <w:keepLines/>
              <w:rPr>
                <w:lang w:val="en-GB"/>
              </w:rPr>
            </w:pPr>
            <w:r w:rsidRPr="009D6F01">
              <w:rPr>
                <w:lang w:val="en-GB"/>
              </w:rPr>
              <w:t>The random access scheme selection interval in hexslots.</w:t>
            </w:r>
          </w:p>
          <w:p w14:paraId="71ED98A1" w14:textId="77777777" w:rsidR="00CE3F21" w:rsidRPr="009D6F01" w:rsidRDefault="00CE3F21" w:rsidP="00CE3F21">
            <w:pPr>
              <w:pStyle w:val="Tabletext"/>
              <w:keepNext/>
              <w:keepLines/>
              <w:rPr>
                <w:lang w:eastAsia="ja-JP"/>
              </w:rPr>
            </w:pPr>
            <w:r w:rsidRPr="009D6F01">
              <w:rPr>
                <w:lang w:eastAsia="ja-JP"/>
              </w:rPr>
              <w:t>0 – Default selection interval applies</w:t>
            </w:r>
          </w:p>
        </w:tc>
      </w:tr>
      <w:tr w:rsidR="00CE3F21" w:rsidRPr="003D1502" w14:paraId="4F8DA58C" w14:textId="77777777" w:rsidTr="00BD6B52">
        <w:trPr>
          <w:cantSplit/>
          <w:jc w:val="center"/>
        </w:trPr>
        <w:tc>
          <w:tcPr>
            <w:tcW w:w="324" w:type="pct"/>
            <w:noWrap/>
          </w:tcPr>
          <w:p w14:paraId="3CE969EA" w14:textId="00ED6473" w:rsidR="00CE3F21" w:rsidRPr="009D6F01" w:rsidRDefault="00CE3F21" w:rsidP="00CE3F21">
            <w:pPr>
              <w:pStyle w:val="Tabletext"/>
              <w:keepNext/>
              <w:keepLines/>
              <w:jc w:val="center"/>
              <w:rPr>
                <w:lang w:eastAsia="ja-JP"/>
              </w:rPr>
            </w:pPr>
            <w:del w:id="38" w:author="Autor">
              <w:r w:rsidRPr="009D6F01" w:rsidDel="00CE3F21">
                <w:rPr>
                  <w:lang w:eastAsia="ja-JP"/>
                </w:rPr>
                <w:delText>5</w:delText>
              </w:r>
            </w:del>
            <w:ins w:id="39" w:author="Autor">
              <w:r>
                <w:rPr>
                  <w:lang w:eastAsia="ja-JP"/>
                </w:rPr>
                <w:t>6</w:t>
              </w:r>
            </w:ins>
          </w:p>
        </w:tc>
        <w:tc>
          <w:tcPr>
            <w:tcW w:w="436" w:type="pct"/>
            <w:noWrap/>
          </w:tcPr>
          <w:p w14:paraId="61910295" w14:textId="77777777" w:rsidR="00CE3F21" w:rsidRPr="009D6F01" w:rsidRDefault="00CE3F21" w:rsidP="00CE3F21">
            <w:pPr>
              <w:pStyle w:val="Tabletext"/>
              <w:keepNext/>
              <w:keepLines/>
              <w:jc w:val="center"/>
              <w:rPr>
                <w:lang w:eastAsia="ja-JP"/>
              </w:rPr>
            </w:pPr>
            <w:r w:rsidRPr="009D6F01">
              <w:rPr>
                <w:lang w:eastAsia="ja-JP"/>
              </w:rPr>
              <w:t>0-127</w:t>
            </w:r>
          </w:p>
        </w:tc>
        <w:tc>
          <w:tcPr>
            <w:tcW w:w="432" w:type="pct"/>
            <w:noWrap/>
          </w:tcPr>
          <w:p w14:paraId="131D0066" w14:textId="77777777" w:rsidR="00CE3F21" w:rsidRPr="009D6F01" w:rsidRDefault="00CE3F21" w:rsidP="00CE3F21">
            <w:pPr>
              <w:pStyle w:val="Tabletext"/>
              <w:keepNext/>
              <w:keepLines/>
              <w:jc w:val="center"/>
              <w:rPr>
                <w:lang w:eastAsia="ja-JP"/>
              </w:rPr>
            </w:pPr>
            <w:r w:rsidRPr="009D6F01">
              <w:rPr>
                <w:lang w:eastAsia="ja-JP"/>
              </w:rPr>
              <w:t>1</w:t>
            </w:r>
          </w:p>
        </w:tc>
        <w:tc>
          <w:tcPr>
            <w:tcW w:w="1034" w:type="pct"/>
            <w:noWrap/>
          </w:tcPr>
          <w:p w14:paraId="5AA4FC9B" w14:textId="77777777" w:rsidR="00CE3F21" w:rsidRPr="009D6F01" w:rsidRDefault="00CE3F21" w:rsidP="00CE3F21">
            <w:pPr>
              <w:pStyle w:val="Tabletext"/>
              <w:keepNext/>
              <w:keepLines/>
              <w:jc w:val="left"/>
              <w:rPr>
                <w:lang w:eastAsia="ja-JP"/>
              </w:rPr>
            </w:pPr>
            <w:r w:rsidRPr="009D6F01">
              <w:t>Short data message limit</w:t>
            </w:r>
          </w:p>
        </w:tc>
        <w:tc>
          <w:tcPr>
            <w:tcW w:w="2774" w:type="pct"/>
            <w:noWrap/>
          </w:tcPr>
          <w:p w14:paraId="067B9EF4" w14:textId="77777777" w:rsidR="00CE3F21" w:rsidRPr="009D6F01" w:rsidRDefault="00CE3F21" w:rsidP="00CE3F21">
            <w:pPr>
              <w:pStyle w:val="Tabletext"/>
              <w:keepNext/>
              <w:keepLines/>
              <w:rPr>
                <w:lang w:val="en-GB"/>
              </w:rPr>
            </w:pPr>
            <w:r w:rsidRPr="009D6F01">
              <w:rPr>
                <w:lang w:val="en-GB"/>
              </w:rPr>
              <w:t>Maximum allowed number of short data message transmissions on the RAC during a frame</w:t>
            </w:r>
          </w:p>
        </w:tc>
      </w:tr>
      <w:tr w:rsidR="00CE3F21" w:rsidRPr="009D6F01" w14:paraId="2BB687D4" w14:textId="77777777" w:rsidTr="00BD6B52">
        <w:trPr>
          <w:cantSplit/>
          <w:jc w:val="center"/>
        </w:trPr>
        <w:tc>
          <w:tcPr>
            <w:tcW w:w="324" w:type="pct"/>
            <w:noWrap/>
          </w:tcPr>
          <w:p w14:paraId="0814BA77" w14:textId="64A1A56C" w:rsidR="00CE3F21" w:rsidRPr="009D6F01" w:rsidRDefault="00CE3F21" w:rsidP="00CE3F21">
            <w:pPr>
              <w:pStyle w:val="Tabletext"/>
              <w:keepNext/>
              <w:keepLines/>
              <w:jc w:val="center"/>
              <w:rPr>
                <w:lang w:eastAsia="ja-JP"/>
              </w:rPr>
            </w:pPr>
            <w:del w:id="40" w:author="Autor">
              <w:r w:rsidRPr="009D6F01" w:rsidDel="00CE3F21">
                <w:rPr>
                  <w:lang w:eastAsia="ja-JP"/>
                </w:rPr>
                <w:delText>6</w:delText>
              </w:r>
            </w:del>
            <w:ins w:id="41" w:author="Autor">
              <w:r>
                <w:rPr>
                  <w:lang w:eastAsia="ja-JP"/>
                </w:rPr>
                <w:t>7</w:t>
              </w:r>
            </w:ins>
          </w:p>
        </w:tc>
        <w:tc>
          <w:tcPr>
            <w:tcW w:w="436" w:type="pct"/>
            <w:noWrap/>
          </w:tcPr>
          <w:p w14:paraId="1E42091A" w14:textId="77777777" w:rsidR="00CE3F21" w:rsidRPr="009D6F01" w:rsidRDefault="00CE3F21" w:rsidP="00CE3F21">
            <w:pPr>
              <w:pStyle w:val="Tabletext"/>
              <w:keepNext/>
              <w:keepLines/>
              <w:jc w:val="center"/>
              <w:rPr>
                <w:lang w:eastAsia="ja-JP"/>
              </w:rPr>
            </w:pPr>
            <w:r w:rsidRPr="009D6F01">
              <w:rPr>
                <w:lang w:eastAsia="ja-JP"/>
              </w:rPr>
              <w:t>0-255</w:t>
            </w:r>
          </w:p>
        </w:tc>
        <w:tc>
          <w:tcPr>
            <w:tcW w:w="432" w:type="pct"/>
            <w:noWrap/>
          </w:tcPr>
          <w:p w14:paraId="6663E1D1" w14:textId="77777777" w:rsidR="00CE3F21" w:rsidRPr="009D6F01" w:rsidRDefault="00CE3F21" w:rsidP="00CE3F21">
            <w:pPr>
              <w:pStyle w:val="Tabletext"/>
              <w:keepNext/>
              <w:keepLines/>
              <w:jc w:val="center"/>
              <w:rPr>
                <w:lang w:eastAsia="ja-JP"/>
              </w:rPr>
            </w:pPr>
            <w:r w:rsidRPr="009D6F01">
              <w:rPr>
                <w:lang w:eastAsia="ja-JP"/>
              </w:rPr>
              <w:t>1</w:t>
            </w:r>
          </w:p>
        </w:tc>
        <w:tc>
          <w:tcPr>
            <w:tcW w:w="1034" w:type="pct"/>
            <w:noWrap/>
          </w:tcPr>
          <w:p w14:paraId="20DAF1AF" w14:textId="77777777" w:rsidR="00CE3F21" w:rsidRPr="009D6F01" w:rsidRDefault="00CE3F21" w:rsidP="00CE3F21">
            <w:pPr>
              <w:pStyle w:val="Tabletext"/>
              <w:keepNext/>
              <w:keepLines/>
              <w:jc w:val="left"/>
              <w:rPr>
                <w:lang w:eastAsia="ja-JP"/>
              </w:rPr>
            </w:pPr>
            <w:r w:rsidRPr="009D6F01">
              <w:rPr>
                <w:lang w:eastAsia="ja-JP"/>
              </w:rPr>
              <w:t>System status</w:t>
            </w:r>
          </w:p>
        </w:tc>
        <w:tc>
          <w:tcPr>
            <w:tcW w:w="2774" w:type="pct"/>
            <w:noWrap/>
          </w:tcPr>
          <w:p w14:paraId="0A76897D" w14:textId="77777777" w:rsidR="00CE3F21" w:rsidRPr="009D6F01" w:rsidRDefault="00CE3F21" w:rsidP="00CE3F21">
            <w:pPr>
              <w:pStyle w:val="Tabletext"/>
              <w:keepNext/>
              <w:keepLines/>
              <w:rPr>
                <w:lang w:val="en-GB" w:eastAsia="ja-JP"/>
              </w:rPr>
            </w:pPr>
            <w:r w:rsidRPr="009D6F01">
              <w:rPr>
                <w:lang w:val="en-GB" w:eastAsia="ja-JP"/>
              </w:rPr>
              <w:t>0: Normal</w:t>
            </w:r>
          </w:p>
          <w:p w14:paraId="00853BC2" w14:textId="77777777" w:rsidR="00CE3F21" w:rsidRPr="009D6F01" w:rsidRDefault="00CE3F21" w:rsidP="00CE3F21">
            <w:pPr>
              <w:pStyle w:val="Tabletext"/>
              <w:keepNext/>
              <w:keepLines/>
              <w:rPr>
                <w:lang w:val="en-GB" w:eastAsia="ja-JP"/>
              </w:rPr>
            </w:pPr>
            <w:r w:rsidRPr="009D6F01">
              <w:rPr>
                <w:lang w:val="en-GB" w:eastAsia="ja-JP"/>
              </w:rPr>
              <w:t>10: Busy</w:t>
            </w:r>
          </w:p>
          <w:p w14:paraId="12522F90" w14:textId="77777777" w:rsidR="00CE3F21" w:rsidRPr="009D6F01" w:rsidRDefault="00CE3F21" w:rsidP="00CE3F21">
            <w:pPr>
              <w:pStyle w:val="Tabletext"/>
              <w:keepNext/>
              <w:keepLines/>
              <w:rPr>
                <w:lang w:val="en-GB" w:eastAsia="ja-JP"/>
              </w:rPr>
            </w:pPr>
            <w:r w:rsidRPr="009D6F01">
              <w:rPr>
                <w:lang w:val="en-GB" w:eastAsia="ja-JP"/>
              </w:rPr>
              <w:t>20: Temporarily out of service</w:t>
            </w:r>
          </w:p>
          <w:p w14:paraId="75F74F9F" w14:textId="77777777" w:rsidR="00CE3F21" w:rsidRPr="009D6F01" w:rsidRDefault="00CE3F21" w:rsidP="00CE3F21">
            <w:pPr>
              <w:pStyle w:val="Tabletext"/>
              <w:keepNext/>
              <w:keepLines/>
              <w:rPr>
                <w:lang w:eastAsia="ja-JP"/>
              </w:rPr>
            </w:pPr>
            <w:r w:rsidRPr="009D6F01">
              <w:rPr>
                <w:lang w:eastAsia="ja-JP"/>
              </w:rPr>
              <w:t>30: Scheduled out of service</w:t>
            </w:r>
          </w:p>
        </w:tc>
      </w:tr>
    </w:tbl>
    <w:p w14:paraId="55BC078A" w14:textId="77777777" w:rsidR="00CE3F21" w:rsidRDefault="00CE3F21" w:rsidP="00CE3F21">
      <w:pPr>
        <w:pStyle w:val="Listenabsatz"/>
        <w:ind w:left="0"/>
        <w:rPr>
          <w:iCs/>
          <w:lang w:val="en-US"/>
        </w:rPr>
      </w:pPr>
    </w:p>
    <w:p w14:paraId="05737B85" w14:textId="77777777" w:rsidR="00CE3F21" w:rsidRPr="00562482" w:rsidRDefault="00CE3F21" w:rsidP="00562482">
      <w:pPr>
        <w:pStyle w:val="Listenabsatz"/>
        <w:ind w:left="0"/>
        <w:rPr>
          <w:iCs/>
          <w:lang w:val="en-US"/>
        </w:rPr>
      </w:pPr>
    </w:p>
    <w:sectPr w:rsidR="00CE3F21" w:rsidRPr="00562482" w:rsidSect="00365BD2">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678" w:bottom="709" w:left="709" w:header="28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353CA" w14:textId="77777777" w:rsidR="001304B2" w:rsidRDefault="001304B2" w:rsidP="00CB3BBE">
      <w:pPr>
        <w:spacing w:after="0" w:line="240" w:lineRule="auto"/>
      </w:pPr>
      <w:r>
        <w:separator/>
      </w:r>
    </w:p>
  </w:endnote>
  <w:endnote w:type="continuationSeparator" w:id="0">
    <w:p w14:paraId="2BD3D5A6" w14:textId="77777777" w:rsidR="001304B2" w:rsidRDefault="001304B2" w:rsidP="00CB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B8EA" w14:textId="77777777" w:rsidR="00A44708" w:rsidRDefault="00A447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255672"/>
      <w:docPartObj>
        <w:docPartGallery w:val="Page Numbers (Bottom of Page)"/>
        <w:docPartUnique/>
      </w:docPartObj>
    </w:sdtPr>
    <w:sdtEndPr/>
    <w:sdtContent>
      <w:sdt>
        <w:sdtPr>
          <w:id w:val="-1531022493"/>
          <w:docPartObj>
            <w:docPartGallery w:val="Page Numbers (Top of Page)"/>
            <w:docPartUnique/>
          </w:docPartObj>
        </w:sdtPr>
        <w:sdtEndPr/>
        <w:sdtContent>
          <w:p w14:paraId="60752185" w14:textId="328104A1" w:rsidR="00B64C60" w:rsidRDefault="00A44708" w:rsidP="00831B14">
            <w:pPr>
              <w:pStyle w:val="Fuzeile"/>
              <w:pBdr>
                <w:top w:val="single" w:sz="4" w:space="1" w:color="auto"/>
              </w:pBdr>
              <w:jc w:val="center"/>
            </w:pPr>
            <w:r w:rsidRPr="00A44708">
              <w:t xml:space="preserve">WG15 </w:t>
            </w:r>
            <w:r w:rsidR="00AB0D59">
              <w:t>MTG</w:t>
            </w:r>
            <w:r w:rsidRPr="00A44708">
              <w:t xml:space="preserve"> 4</w:t>
            </w:r>
            <w:r w:rsidR="00ED6D1A">
              <w:t>4</w:t>
            </w:r>
            <w:r w:rsidR="00AB0D59">
              <w:t>,</w:t>
            </w:r>
            <w:r w:rsidRPr="00A44708">
              <w:t xml:space="preserve"> </w:t>
            </w:r>
            <w:r w:rsidR="00ED6D1A">
              <w:t>August 22nd to 26th</w:t>
            </w:r>
            <w:r w:rsidRPr="00A44708">
              <w:t xml:space="preserve"> 2022 </w:t>
            </w:r>
            <w:r>
              <w:tab/>
            </w:r>
            <w:r>
              <w:tab/>
            </w:r>
            <w:r>
              <w:tab/>
            </w:r>
            <w:r>
              <w:tab/>
            </w:r>
            <w:r>
              <w:tab/>
            </w:r>
            <w:r w:rsidR="00B64C60">
              <w:t xml:space="preserve">Page </w:t>
            </w:r>
            <w:r w:rsidR="00B64C60">
              <w:rPr>
                <w:b/>
                <w:bCs/>
                <w:sz w:val="24"/>
                <w:szCs w:val="24"/>
              </w:rPr>
              <w:fldChar w:fldCharType="begin"/>
            </w:r>
            <w:r w:rsidR="00B64C60">
              <w:rPr>
                <w:b/>
                <w:bCs/>
              </w:rPr>
              <w:instrText xml:space="preserve"> PAGE </w:instrText>
            </w:r>
            <w:r w:rsidR="00B64C60">
              <w:rPr>
                <w:b/>
                <w:bCs/>
                <w:sz w:val="24"/>
                <w:szCs w:val="24"/>
              </w:rPr>
              <w:fldChar w:fldCharType="separate"/>
            </w:r>
            <w:r w:rsidR="00ED6D1A">
              <w:rPr>
                <w:b/>
                <w:bCs/>
                <w:noProof/>
              </w:rPr>
              <w:t>4</w:t>
            </w:r>
            <w:r w:rsidR="00B64C60">
              <w:rPr>
                <w:b/>
                <w:bCs/>
                <w:sz w:val="24"/>
                <w:szCs w:val="24"/>
              </w:rPr>
              <w:fldChar w:fldCharType="end"/>
            </w:r>
            <w:r w:rsidR="00B64C60">
              <w:t xml:space="preserve"> of </w:t>
            </w:r>
            <w:r w:rsidR="00B64C60">
              <w:rPr>
                <w:b/>
                <w:bCs/>
                <w:sz w:val="24"/>
                <w:szCs w:val="24"/>
              </w:rPr>
              <w:fldChar w:fldCharType="begin"/>
            </w:r>
            <w:r w:rsidR="00B64C60">
              <w:rPr>
                <w:b/>
                <w:bCs/>
              </w:rPr>
              <w:instrText xml:space="preserve"> NUMPAGES  </w:instrText>
            </w:r>
            <w:r w:rsidR="00B64C60">
              <w:rPr>
                <w:b/>
                <w:bCs/>
                <w:sz w:val="24"/>
                <w:szCs w:val="24"/>
              </w:rPr>
              <w:fldChar w:fldCharType="separate"/>
            </w:r>
            <w:r w:rsidR="00ED6D1A">
              <w:rPr>
                <w:b/>
                <w:bCs/>
                <w:noProof/>
              </w:rPr>
              <w:t>10</w:t>
            </w:r>
            <w:r w:rsidR="00B64C60">
              <w:rPr>
                <w:b/>
                <w:bCs/>
                <w:sz w:val="24"/>
                <w:szCs w:val="24"/>
              </w:rPr>
              <w:fldChar w:fldCharType="end"/>
            </w:r>
          </w:p>
        </w:sdtContent>
      </w:sdt>
    </w:sdtContent>
  </w:sdt>
  <w:p w14:paraId="0893C9A8" w14:textId="77777777" w:rsidR="00B64C60" w:rsidRDefault="00B64C6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0F800" w14:textId="77777777" w:rsidR="00A44708" w:rsidRDefault="00A447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7AC4A" w14:textId="77777777" w:rsidR="001304B2" w:rsidRDefault="001304B2" w:rsidP="00CB3BBE">
      <w:pPr>
        <w:spacing w:after="0" w:line="240" w:lineRule="auto"/>
      </w:pPr>
      <w:r>
        <w:separator/>
      </w:r>
    </w:p>
  </w:footnote>
  <w:footnote w:type="continuationSeparator" w:id="0">
    <w:p w14:paraId="16EF3AED" w14:textId="77777777" w:rsidR="001304B2" w:rsidRDefault="001304B2" w:rsidP="00CB3BBE">
      <w:pPr>
        <w:spacing w:after="0" w:line="240" w:lineRule="auto"/>
      </w:pPr>
      <w:r>
        <w:continuationSeparator/>
      </w:r>
    </w:p>
  </w:footnote>
  <w:footnote w:id="1">
    <w:p w14:paraId="6E4EE83F" w14:textId="77777777" w:rsidR="007D6BB1" w:rsidRDefault="00B64C60">
      <w:pPr>
        <w:pStyle w:val="Funotentext"/>
        <w:rPr>
          <w:lang w:val="en-US"/>
        </w:rPr>
      </w:pPr>
      <w:r>
        <w:rPr>
          <w:rStyle w:val="Funotenzeichen"/>
        </w:rPr>
        <w:footnoteRef/>
      </w:r>
      <w:r>
        <w:t xml:space="preserve"> </w:t>
      </w:r>
      <w:r w:rsidR="007D6BB1">
        <w:t xml:space="preserve">The </w:t>
      </w:r>
      <w:r w:rsidR="00BF720E">
        <w:rPr>
          <w:lang w:val="en-US"/>
        </w:rPr>
        <w:t>latest version of</w:t>
      </w:r>
      <w:r w:rsidR="007D6BB1">
        <w:rPr>
          <w:lang w:val="en-US"/>
        </w:rPr>
        <w:t xml:space="preserve"> the change log and M.2092-1 will be located on the IALA file share under the sub-folder:</w:t>
      </w:r>
    </w:p>
    <w:p w14:paraId="18F2218D" w14:textId="0187B2C3" w:rsidR="00B64C60" w:rsidRDefault="007D6BB1">
      <w:pPr>
        <w:pStyle w:val="Funotentext"/>
        <w:rPr>
          <w:lang w:val="en-US"/>
        </w:rPr>
      </w:pPr>
      <w:r>
        <w:rPr>
          <w:lang w:val="en-US"/>
        </w:rPr>
        <w:t xml:space="preserve"> </w:t>
      </w:r>
      <w:r w:rsidRPr="007D6BB1">
        <w:rPr>
          <w:lang w:val="en-US"/>
        </w:rPr>
        <w:t>Committees/ENAV/WG3/Revision</w:t>
      </w:r>
      <w:r w:rsidR="00321799">
        <w:rPr>
          <w:lang w:val="en-US"/>
        </w:rPr>
        <w:t xml:space="preserve"> </w:t>
      </w:r>
      <w:r w:rsidRPr="007D6BB1">
        <w:rPr>
          <w:lang w:val="en-US"/>
        </w:rPr>
        <w:t>of</w:t>
      </w:r>
      <w:r w:rsidR="00321799">
        <w:rPr>
          <w:lang w:val="en-US"/>
        </w:rPr>
        <w:t xml:space="preserve"> </w:t>
      </w:r>
      <w:r w:rsidRPr="007D6BB1">
        <w:rPr>
          <w:lang w:val="en-US"/>
        </w:rPr>
        <w:t>M2092-1</w:t>
      </w:r>
      <w:r w:rsidR="00BF720E">
        <w:rPr>
          <w:lang w:val="en-US"/>
        </w:rPr>
        <w:t xml:space="preserve"> </w:t>
      </w:r>
      <w:r w:rsidR="00365BD2">
        <w:rPr>
          <w:lang w:val="en-US"/>
        </w:rPr>
        <w:br/>
      </w:r>
    </w:p>
    <w:p w14:paraId="1BFDD67F" w14:textId="77777777" w:rsidR="00B64C60" w:rsidRPr="0032081A" w:rsidRDefault="00B64C60">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6E11E" w14:textId="77777777" w:rsidR="00A44708" w:rsidRDefault="00A447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0C23" w14:textId="5A8AEC0F" w:rsidR="00B64C60" w:rsidRPr="00831B14" w:rsidRDefault="00B64C60" w:rsidP="00F50277">
    <w:pPr>
      <w:pStyle w:val="Kopfzeile"/>
      <w:tabs>
        <w:tab w:val="left" w:pos="7843"/>
        <w:tab w:val="left" w:pos="13892"/>
      </w:tabs>
      <w:jc w:val="center"/>
      <w:rPr>
        <w:bCs/>
        <w:lang w:val="en-US"/>
      </w:rPr>
    </w:pPr>
    <w:r w:rsidRPr="00831B14">
      <w:rPr>
        <w:lang w:val="en-US"/>
      </w:rPr>
      <w:t xml:space="preserve">Page </w:t>
    </w:r>
    <w:r>
      <w:rPr>
        <w:b/>
        <w:bCs/>
        <w:sz w:val="24"/>
        <w:szCs w:val="24"/>
      </w:rPr>
      <w:fldChar w:fldCharType="begin"/>
    </w:r>
    <w:r w:rsidRPr="00831B14">
      <w:rPr>
        <w:b/>
        <w:bCs/>
        <w:lang w:val="en-US"/>
      </w:rPr>
      <w:instrText xml:space="preserve"> PAGE </w:instrText>
    </w:r>
    <w:r>
      <w:rPr>
        <w:b/>
        <w:bCs/>
        <w:sz w:val="24"/>
        <w:szCs w:val="24"/>
      </w:rPr>
      <w:fldChar w:fldCharType="separate"/>
    </w:r>
    <w:r w:rsidR="00ED6D1A">
      <w:rPr>
        <w:b/>
        <w:bCs/>
        <w:noProof/>
        <w:lang w:val="en-US"/>
      </w:rPr>
      <w:t>4</w:t>
    </w:r>
    <w:r>
      <w:rPr>
        <w:b/>
        <w:bCs/>
        <w:sz w:val="24"/>
        <w:szCs w:val="24"/>
      </w:rPr>
      <w:fldChar w:fldCharType="end"/>
    </w:r>
    <w:r w:rsidRPr="00831B14">
      <w:rPr>
        <w:lang w:val="en-US"/>
      </w:rPr>
      <w:t xml:space="preserve"> of</w:t>
    </w:r>
    <w:r>
      <w:rPr>
        <w:lang w:val="en-US"/>
      </w:rPr>
      <w:t xml:space="preserve"> </w:t>
    </w:r>
    <w:r>
      <w:rPr>
        <w:b/>
        <w:bCs/>
        <w:sz w:val="24"/>
        <w:szCs w:val="24"/>
      </w:rPr>
      <w:fldChar w:fldCharType="begin"/>
    </w:r>
    <w:r w:rsidRPr="00831B14">
      <w:rPr>
        <w:b/>
        <w:bCs/>
        <w:lang w:val="en-US"/>
      </w:rPr>
      <w:instrText xml:space="preserve"> NUMPAGES  </w:instrText>
    </w:r>
    <w:r>
      <w:rPr>
        <w:b/>
        <w:bCs/>
        <w:sz w:val="24"/>
        <w:szCs w:val="24"/>
      </w:rPr>
      <w:fldChar w:fldCharType="separate"/>
    </w:r>
    <w:r w:rsidR="00ED6D1A">
      <w:rPr>
        <w:b/>
        <w:bCs/>
        <w:noProof/>
        <w:lang w:val="en-US"/>
      </w:rPr>
      <w:t>10</w:t>
    </w:r>
    <w:r>
      <w:rPr>
        <w:b/>
        <w:bCs/>
        <w:sz w:val="24"/>
        <w:szCs w:val="24"/>
      </w:rPr>
      <w:fldChar w:fldCharType="end"/>
    </w:r>
  </w:p>
  <w:p w14:paraId="320B5516" w14:textId="2CC981B8" w:rsidR="00B64C60" w:rsidRPr="00CB3BBE" w:rsidRDefault="00A44708" w:rsidP="00CB3BBE">
    <w:pPr>
      <w:pStyle w:val="Kopfzeile"/>
      <w:rPr>
        <w:bCs/>
        <w:lang w:val="en-US"/>
      </w:rPr>
    </w:pPr>
    <w:r>
      <w:rPr>
        <w:bCs/>
        <w:lang w:val="en-US"/>
      </w:rPr>
      <w:t xml:space="preserve">IEC TC 80 WG15 LN to IALA on clarification ITU-R </w:t>
    </w:r>
    <w:r w:rsidRPr="00A44708">
      <w:rPr>
        <w:bCs/>
        <w:lang w:val="en-US"/>
      </w:rPr>
      <w:t>M</w:t>
    </w:r>
    <w:r>
      <w:rPr>
        <w:bCs/>
        <w:lang w:val="en-US"/>
      </w:rPr>
      <w:t>.</w:t>
    </w:r>
    <w:r w:rsidRPr="00A44708">
      <w:rPr>
        <w:bCs/>
        <w:lang w:val="en-US"/>
      </w:rPr>
      <w:t>209</w:t>
    </w:r>
    <w:bookmarkStart w:id="42" w:name="_GoBack"/>
    <w:bookmarkEnd w:id="42"/>
    <w:r w:rsidRPr="00A44708">
      <w:rPr>
        <w:bCs/>
        <w:lang w:val="en-US"/>
      </w:rPr>
      <w:t>2-1</w:t>
    </w:r>
    <w:r>
      <w:rPr>
        <w:bCs/>
        <w:lang w:val="en-US"/>
      </w:rPr>
      <w:t xml:space="preserve">, </w:t>
    </w:r>
    <w:r w:rsidRPr="00A44708">
      <w:rPr>
        <w:bCs/>
        <w:lang w:val="en-US"/>
      </w:rPr>
      <w:t>2022-0</w:t>
    </w:r>
    <w:r w:rsidR="00ED6D1A">
      <w:rPr>
        <w:bCs/>
        <w:lang w:val="en-US"/>
      </w:rPr>
      <w:t>8</w:t>
    </w:r>
    <w:r w:rsidRPr="00A44708">
      <w:rPr>
        <w:bCs/>
        <w:lang w:val="en-US"/>
      </w:rPr>
      <w:t>-</w:t>
    </w:r>
    <w:r w:rsidR="00ED6D1A">
      <w:rPr>
        <w:bCs/>
        <w:lang w:val="en-US"/>
      </w:rPr>
      <w:t>26</w:t>
    </w:r>
  </w:p>
  <w:p w14:paraId="77CBF392" w14:textId="77777777" w:rsidR="00B64C60" w:rsidRDefault="00B64C60" w:rsidP="00CB3BBE">
    <w:pPr>
      <w:pStyle w:val="Kopfzeile"/>
      <w:pBdr>
        <w:bottom w:val="single" w:sz="4" w:space="1" w:color="auto"/>
      </w:pBdr>
      <w:ind w:left="-567"/>
      <w:rPr>
        <w:lang w:val="en-US"/>
      </w:rPr>
    </w:pPr>
  </w:p>
  <w:p w14:paraId="664C2C49" w14:textId="77777777" w:rsidR="00B64C60" w:rsidRPr="00CB3BBE" w:rsidRDefault="00B64C60" w:rsidP="00CB3BB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63C1" w14:textId="77777777" w:rsidR="00A44708" w:rsidRDefault="00A447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E2C02"/>
    <w:multiLevelType w:val="hybridMultilevel"/>
    <w:tmpl w:val="FD36BD26"/>
    <w:lvl w:ilvl="0" w:tplc="A904A7A8">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4D584D"/>
    <w:multiLevelType w:val="hybridMultilevel"/>
    <w:tmpl w:val="8BA0ED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1A115E1"/>
    <w:multiLevelType w:val="hybridMultilevel"/>
    <w:tmpl w:val="139A47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CztLC0NDSzAHEMlHSUglOLizPz80AKjGsBIre8/SwAAAA="/>
  </w:docVars>
  <w:rsids>
    <w:rsidRoot w:val="005C7441"/>
    <w:rsid w:val="00014C9D"/>
    <w:rsid w:val="0003292B"/>
    <w:rsid w:val="00054756"/>
    <w:rsid w:val="00085A2B"/>
    <w:rsid w:val="000A1478"/>
    <w:rsid w:val="000A7EC3"/>
    <w:rsid w:val="000B2240"/>
    <w:rsid w:val="000B70F1"/>
    <w:rsid w:val="000C3237"/>
    <w:rsid w:val="000F76CE"/>
    <w:rsid w:val="001145BB"/>
    <w:rsid w:val="0011657D"/>
    <w:rsid w:val="001304B2"/>
    <w:rsid w:val="0013308C"/>
    <w:rsid w:val="001951E7"/>
    <w:rsid w:val="001C7A40"/>
    <w:rsid w:val="00210B9C"/>
    <w:rsid w:val="00212237"/>
    <w:rsid w:val="0021653C"/>
    <w:rsid w:val="00230EF4"/>
    <w:rsid w:val="0024336B"/>
    <w:rsid w:val="00262C4F"/>
    <w:rsid w:val="00263FA3"/>
    <w:rsid w:val="002D769C"/>
    <w:rsid w:val="0032081A"/>
    <w:rsid w:val="00321799"/>
    <w:rsid w:val="0032631A"/>
    <w:rsid w:val="00337B7A"/>
    <w:rsid w:val="00344D44"/>
    <w:rsid w:val="00364A40"/>
    <w:rsid w:val="00365BD2"/>
    <w:rsid w:val="00386090"/>
    <w:rsid w:val="00397784"/>
    <w:rsid w:val="003B6A5E"/>
    <w:rsid w:val="003C2BBA"/>
    <w:rsid w:val="003D2844"/>
    <w:rsid w:val="003F18D4"/>
    <w:rsid w:val="00406369"/>
    <w:rsid w:val="00475B2A"/>
    <w:rsid w:val="00481162"/>
    <w:rsid w:val="004A79DA"/>
    <w:rsid w:val="004F3575"/>
    <w:rsid w:val="004F399C"/>
    <w:rsid w:val="00523455"/>
    <w:rsid w:val="005327BA"/>
    <w:rsid w:val="00545C57"/>
    <w:rsid w:val="0055015D"/>
    <w:rsid w:val="00562482"/>
    <w:rsid w:val="00564193"/>
    <w:rsid w:val="00565F1D"/>
    <w:rsid w:val="005C4E86"/>
    <w:rsid w:val="005C7441"/>
    <w:rsid w:val="006568F2"/>
    <w:rsid w:val="00690873"/>
    <w:rsid w:val="006F00A9"/>
    <w:rsid w:val="007048D9"/>
    <w:rsid w:val="00715A93"/>
    <w:rsid w:val="00717EB6"/>
    <w:rsid w:val="00741EB3"/>
    <w:rsid w:val="00765317"/>
    <w:rsid w:val="00782CEE"/>
    <w:rsid w:val="007C1B78"/>
    <w:rsid w:val="007D6BB1"/>
    <w:rsid w:val="007E608E"/>
    <w:rsid w:val="007E78F6"/>
    <w:rsid w:val="00810629"/>
    <w:rsid w:val="00811EDE"/>
    <w:rsid w:val="008131A3"/>
    <w:rsid w:val="00831B14"/>
    <w:rsid w:val="00836757"/>
    <w:rsid w:val="00842575"/>
    <w:rsid w:val="008502DA"/>
    <w:rsid w:val="00863B87"/>
    <w:rsid w:val="0088303A"/>
    <w:rsid w:val="00883B98"/>
    <w:rsid w:val="008841A7"/>
    <w:rsid w:val="008C18DF"/>
    <w:rsid w:val="008C6A30"/>
    <w:rsid w:val="008F0736"/>
    <w:rsid w:val="00925AD7"/>
    <w:rsid w:val="00930FBF"/>
    <w:rsid w:val="00935266"/>
    <w:rsid w:val="00940925"/>
    <w:rsid w:val="009651DB"/>
    <w:rsid w:val="009A1962"/>
    <w:rsid w:val="009B7FA7"/>
    <w:rsid w:val="009C3205"/>
    <w:rsid w:val="009D35EB"/>
    <w:rsid w:val="009E3B44"/>
    <w:rsid w:val="00A1487A"/>
    <w:rsid w:val="00A3352F"/>
    <w:rsid w:val="00A44708"/>
    <w:rsid w:val="00A512D9"/>
    <w:rsid w:val="00A578FB"/>
    <w:rsid w:val="00A638ED"/>
    <w:rsid w:val="00A727D6"/>
    <w:rsid w:val="00A83BF9"/>
    <w:rsid w:val="00AB016F"/>
    <w:rsid w:val="00AB0D59"/>
    <w:rsid w:val="00AC3B57"/>
    <w:rsid w:val="00AD6639"/>
    <w:rsid w:val="00AE3178"/>
    <w:rsid w:val="00AE54F0"/>
    <w:rsid w:val="00AF203A"/>
    <w:rsid w:val="00AF2F3C"/>
    <w:rsid w:val="00B64C60"/>
    <w:rsid w:val="00B71A33"/>
    <w:rsid w:val="00BB54BB"/>
    <w:rsid w:val="00BE74A6"/>
    <w:rsid w:val="00BF720E"/>
    <w:rsid w:val="00C50A62"/>
    <w:rsid w:val="00C75571"/>
    <w:rsid w:val="00C94189"/>
    <w:rsid w:val="00C96EB6"/>
    <w:rsid w:val="00CA6FE1"/>
    <w:rsid w:val="00CA72A4"/>
    <w:rsid w:val="00CB3BBE"/>
    <w:rsid w:val="00CE3F21"/>
    <w:rsid w:val="00CF6224"/>
    <w:rsid w:val="00D11211"/>
    <w:rsid w:val="00D867BD"/>
    <w:rsid w:val="00DA5956"/>
    <w:rsid w:val="00DC5504"/>
    <w:rsid w:val="00DE1445"/>
    <w:rsid w:val="00E07933"/>
    <w:rsid w:val="00E252D5"/>
    <w:rsid w:val="00E53A44"/>
    <w:rsid w:val="00E5488A"/>
    <w:rsid w:val="00E74930"/>
    <w:rsid w:val="00E80FED"/>
    <w:rsid w:val="00EA32A7"/>
    <w:rsid w:val="00EB5AFB"/>
    <w:rsid w:val="00ED6099"/>
    <w:rsid w:val="00ED6D1A"/>
    <w:rsid w:val="00EE158F"/>
    <w:rsid w:val="00EE2F62"/>
    <w:rsid w:val="00F50277"/>
    <w:rsid w:val="00F9052F"/>
    <w:rsid w:val="00F95C72"/>
    <w:rsid w:val="00FC30C0"/>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93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C7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B3BBE"/>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rsid w:val="00CB3BBE"/>
  </w:style>
  <w:style w:type="paragraph" w:styleId="Fuzeile">
    <w:name w:val="footer"/>
    <w:basedOn w:val="Standard"/>
    <w:link w:val="FuzeileZchn"/>
    <w:uiPriority w:val="99"/>
    <w:unhideWhenUsed/>
    <w:rsid w:val="00CB3BBE"/>
    <w:pPr>
      <w:tabs>
        <w:tab w:val="center" w:pos="4819"/>
        <w:tab w:val="right" w:pos="9638"/>
      </w:tabs>
      <w:spacing w:after="0" w:line="240" w:lineRule="auto"/>
    </w:pPr>
  </w:style>
  <w:style w:type="character" w:customStyle="1" w:styleId="FuzeileZchn">
    <w:name w:val="Fußzeile Zchn"/>
    <w:basedOn w:val="Absatz-Standardschriftart"/>
    <w:link w:val="Fuzeile"/>
    <w:uiPriority w:val="99"/>
    <w:rsid w:val="00CB3BBE"/>
  </w:style>
  <w:style w:type="paragraph" w:styleId="Sprechblasentext">
    <w:name w:val="Balloon Text"/>
    <w:basedOn w:val="Standard"/>
    <w:link w:val="SprechblasentextZchn"/>
    <w:uiPriority w:val="99"/>
    <w:semiHidden/>
    <w:unhideWhenUsed/>
    <w:rsid w:val="00F95C7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5C72"/>
    <w:rPr>
      <w:rFonts w:ascii="Segoe UI" w:hAnsi="Segoe UI" w:cs="Segoe UI"/>
      <w:sz w:val="18"/>
      <w:szCs w:val="18"/>
    </w:rPr>
  </w:style>
  <w:style w:type="paragraph" w:styleId="Listenabsatz">
    <w:name w:val="List Paragraph"/>
    <w:basedOn w:val="Standard"/>
    <w:uiPriority w:val="34"/>
    <w:qFormat/>
    <w:rsid w:val="00AD6639"/>
    <w:pPr>
      <w:ind w:left="720"/>
      <w:contextualSpacing/>
    </w:pPr>
  </w:style>
  <w:style w:type="paragraph" w:styleId="Funotentext">
    <w:name w:val="footnote text"/>
    <w:basedOn w:val="Standard"/>
    <w:link w:val="FunotentextZchn"/>
    <w:uiPriority w:val="99"/>
    <w:unhideWhenUsed/>
    <w:rsid w:val="0032081A"/>
    <w:pPr>
      <w:spacing w:after="0" w:line="240" w:lineRule="auto"/>
    </w:pPr>
    <w:rPr>
      <w:sz w:val="24"/>
      <w:szCs w:val="24"/>
    </w:rPr>
  </w:style>
  <w:style w:type="character" w:customStyle="1" w:styleId="FunotentextZchn">
    <w:name w:val="Fußnotentext Zchn"/>
    <w:basedOn w:val="Absatz-Standardschriftart"/>
    <w:link w:val="Funotentext"/>
    <w:uiPriority w:val="99"/>
    <w:rsid w:val="0032081A"/>
    <w:rPr>
      <w:sz w:val="24"/>
      <w:szCs w:val="24"/>
    </w:rPr>
  </w:style>
  <w:style w:type="character" w:styleId="Funotenzeichen">
    <w:name w:val="footnote reference"/>
    <w:basedOn w:val="Absatz-Standardschriftart"/>
    <w:uiPriority w:val="99"/>
    <w:unhideWhenUsed/>
    <w:rsid w:val="0032081A"/>
    <w:rPr>
      <w:vertAlign w:val="superscript"/>
    </w:rPr>
  </w:style>
  <w:style w:type="character" w:styleId="Hyperlink">
    <w:name w:val="Hyperlink"/>
    <w:basedOn w:val="Absatz-Standardschriftart"/>
    <w:uiPriority w:val="99"/>
    <w:unhideWhenUsed/>
    <w:rsid w:val="0032081A"/>
    <w:rPr>
      <w:color w:val="0563C1" w:themeColor="hyperlink"/>
      <w:u w:val="single"/>
    </w:rPr>
  </w:style>
  <w:style w:type="character" w:customStyle="1" w:styleId="UnresolvedMention1">
    <w:name w:val="Unresolved Mention1"/>
    <w:basedOn w:val="Absatz-Standardschriftart"/>
    <w:uiPriority w:val="99"/>
    <w:semiHidden/>
    <w:unhideWhenUsed/>
    <w:rsid w:val="007D6BB1"/>
    <w:rPr>
      <w:color w:val="605E5C"/>
      <w:shd w:val="clear" w:color="auto" w:fill="E1DFDD"/>
    </w:rPr>
  </w:style>
  <w:style w:type="paragraph" w:customStyle="1" w:styleId="Tablehead">
    <w:name w:val="Table_head"/>
    <w:basedOn w:val="Standard"/>
    <w:next w:val="Standard"/>
    <w:link w:val="TableheadChar"/>
    <w:rsid w:val="003B6A5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w:b/>
      <w:szCs w:val="20"/>
      <w:lang w:val="fr-FR" w:eastAsia="en-US"/>
    </w:rPr>
  </w:style>
  <w:style w:type="paragraph" w:customStyle="1" w:styleId="TableNo">
    <w:name w:val="Table_No"/>
    <w:basedOn w:val="Standard"/>
    <w:next w:val="Standard"/>
    <w:link w:val="TableNoChar"/>
    <w:rsid w:val="003B6A5E"/>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caps/>
      <w:sz w:val="24"/>
      <w:szCs w:val="20"/>
      <w:lang w:val="fr-FR" w:eastAsia="en-US"/>
    </w:rPr>
  </w:style>
  <w:style w:type="paragraph" w:customStyle="1" w:styleId="Tabletext">
    <w:name w:val="Table_text"/>
    <w:basedOn w:val="Standard"/>
    <w:link w:val="TabletextChar"/>
    <w:rsid w:val="003B6A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eastAsia="en-US"/>
    </w:rPr>
  </w:style>
  <w:style w:type="paragraph" w:customStyle="1" w:styleId="Tabletitle">
    <w:name w:val="Table_title"/>
    <w:basedOn w:val="Standard"/>
    <w:next w:val="Tablehead"/>
    <w:link w:val="Tabletitle0"/>
    <w:rsid w:val="003B6A5E"/>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fr-FR" w:eastAsia="en-US"/>
    </w:rPr>
  </w:style>
  <w:style w:type="character" w:customStyle="1" w:styleId="TableheadChar">
    <w:name w:val="Table_head Char"/>
    <w:basedOn w:val="Absatz-Standardschriftart"/>
    <w:link w:val="Tablehead"/>
    <w:qFormat/>
    <w:locked/>
    <w:rsid w:val="003B6A5E"/>
    <w:rPr>
      <w:rFonts w:ascii="Times New Roman" w:eastAsia="Times New Roman" w:hAnsi="Times New Roman" w:cs="Times New Roman"/>
      <w:b/>
      <w:szCs w:val="20"/>
      <w:lang w:val="fr-FR" w:eastAsia="en-US"/>
    </w:rPr>
  </w:style>
  <w:style w:type="character" w:customStyle="1" w:styleId="TabletextChar">
    <w:name w:val="Table_text Char"/>
    <w:basedOn w:val="Absatz-Standardschriftart"/>
    <w:link w:val="Tabletext"/>
    <w:qFormat/>
    <w:locked/>
    <w:rsid w:val="003B6A5E"/>
    <w:rPr>
      <w:rFonts w:ascii="Times New Roman" w:eastAsia="Times New Roman" w:hAnsi="Times New Roman" w:cs="Times New Roman"/>
      <w:szCs w:val="20"/>
      <w:lang w:val="fr-FR" w:eastAsia="en-US"/>
    </w:rPr>
  </w:style>
  <w:style w:type="character" w:customStyle="1" w:styleId="TableNoChar">
    <w:name w:val="Table_No Char"/>
    <w:basedOn w:val="Absatz-Standardschriftart"/>
    <w:link w:val="TableNo"/>
    <w:locked/>
    <w:rsid w:val="003B6A5E"/>
    <w:rPr>
      <w:rFonts w:ascii="Times New Roman" w:eastAsia="Times New Roman" w:hAnsi="Times New Roman" w:cs="Times New Roman"/>
      <w:caps/>
      <w:sz w:val="24"/>
      <w:szCs w:val="20"/>
      <w:lang w:val="fr-FR" w:eastAsia="en-US"/>
    </w:rPr>
  </w:style>
  <w:style w:type="character" w:customStyle="1" w:styleId="Tabletitle0">
    <w:name w:val="Table_title Знак"/>
    <w:link w:val="Tabletitle"/>
    <w:locked/>
    <w:rsid w:val="003B6A5E"/>
    <w:rPr>
      <w:rFonts w:ascii="Times New Roman" w:eastAsia="Times New Roman" w:hAnsi="Times New Roman" w:cs="Times New Roman"/>
      <w:b/>
      <w:sz w:val="24"/>
      <w:szCs w:val="20"/>
      <w:lang w:val="fr-FR" w:eastAsia="en-US"/>
    </w:rPr>
  </w:style>
  <w:style w:type="table" w:customStyle="1" w:styleId="TableGrid4">
    <w:name w:val="Table Grid4"/>
    <w:basedOn w:val="NormaleTabelle"/>
    <w:uiPriority w:val="59"/>
    <w:rsid w:val="003B6A5E"/>
    <w:pPr>
      <w:spacing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leTabelle"/>
    <w:next w:val="Tabellenraster"/>
    <w:uiPriority w:val="59"/>
    <w:rsid w:val="00715A93"/>
    <w:pPr>
      <w:spacing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A1478"/>
    <w:pPr>
      <w:spacing w:after="0" w:line="240" w:lineRule="auto"/>
    </w:pPr>
  </w:style>
  <w:style w:type="paragraph" w:customStyle="1" w:styleId="Figuretitle">
    <w:name w:val="Figure_title"/>
    <w:basedOn w:val="Standard"/>
    <w:next w:val="Standard"/>
    <w:link w:val="FiguretitleChar"/>
    <w:rsid w:val="00AE3178"/>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18"/>
      <w:szCs w:val="20"/>
      <w:lang w:val="fr-FR" w:eastAsia="en-US"/>
    </w:rPr>
  </w:style>
  <w:style w:type="character" w:customStyle="1" w:styleId="FiguretitleChar">
    <w:name w:val="Figure_title Char"/>
    <w:basedOn w:val="Absatz-Standardschriftart"/>
    <w:link w:val="Figuretitle"/>
    <w:rsid w:val="00AE3178"/>
    <w:rPr>
      <w:rFonts w:ascii="Times New Roman Bold" w:eastAsia="Times New Roman" w:hAnsi="Times New Roman Bold" w:cs="Times New Roman"/>
      <w:b/>
      <w:sz w:val="18"/>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302337">
      <w:bodyDiv w:val="1"/>
      <w:marLeft w:val="0"/>
      <w:marRight w:val="0"/>
      <w:marTop w:val="0"/>
      <w:marBottom w:val="0"/>
      <w:divBdr>
        <w:top w:val="none" w:sz="0" w:space="0" w:color="auto"/>
        <w:left w:val="none" w:sz="0" w:space="0" w:color="auto"/>
        <w:bottom w:val="none" w:sz="0" w:space="0" w:color="auto"/>
        <w:right w:val="none" w:sz="0" w:space="0" w:color="auto"/>
      </w:divBdr>
    </w:div>
    <w:div w:id="1896894311">
      <w:bodyDiv w:val="1"/>
      <w:marLeft w:val="0"/>
      <w:marRight w:val="0"/>
      <w:marTop w:val="0"/>
      <w:marBottom w:val="0"/>
      <w:divBdr>
        <w:top w:val="none" w:sz="0" w:space="0" w:color="auto"/>
        <w:left w:val="none" w:sz="0" w:space="0" w:color="auto"/>
        <w:bottom w:val="none" w:sz="0" w:space="0" w:color="auto"/>
        <w:right w:val="none" w:sz="0" w:space="0" w:color="auto"/>
      </w:divBdr>
    </w:div>
    <w:div w:id="2042197703">
      <w:bodyDiv w:val="1"/>
      <w:marLeft w:val="0"/>
      <w:marRight w:val="0"/>
      <w:marTop w:val="0"/>
      <w:marBottom w:val="0"/>
      <w:divBdr>
        <w:top w:val="none" w:sz="0" w:space="0" w:color="auto"/>
        <w:left w:val="none" w:sz="0" w:space="0" w:color="auto"/>
        <w:bottom w:val="none" w:sz="0" w:space="0" w:color="auto"/>
        <w:right w:val="none" w:sz="0" w:space="0" w:color="auto"/>
      </w:divBdr>
    </w:div>
    <w:div w:id="205226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717E6-FBA3-4912-A16C-46FE635F54EF}">
  <ds:schemaRefs>
    <ds:schemaRef ds:uri="http://schemas.openxmlformats.org/officeDocument/2006/bibliography"/>
  </ds:schemaRefs>
</ds:datastoreItem>
</file>

<file path=customXml/itemProps2.xml><?xml version="1.0" encoding="utf-8"?>
<ds:datastoreItem xmlns:ds="http://schemas.openxmlformats.org/officeDocument/2006/customXml" ds:itemID="{1CA5FD24-E343-4FF2-AC82-2A17F6E60F7B}"/>
</file>

<file path=customXml/itemProps3.xml><?xml version="1.0" encoding="utf-8"?>
<ds:datastoreItem xmlns:ds="http://schemas.openxmlformats.org/officeDocument/2006/customXml" ds:itemID="{63FBE85D-1363-4807-912B-23A5E316859F}"/>
</file>

<file path=docProps/app.xml><?xml version="1.0" encoding="utf-8"?>
<Properties xmlns="http://schemas.openxmlformats.org/officeDocument/2006/extended-properties" xmlns:vt="http://schemas.openxmlformats.org/officeDocument/2006/docPropsVTypes">
  <Template>Normal.dotm</Template>
  <TotalTime>0</TotalTime>
  <Pages>10</Pages>
  <Words>1497</Words>
  <Characters>9433</Characters>
  <Application>Microsoft Office Word</Application>
  <DocSecurity>0</DocSecurity>
  <Lines>78</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2022-08-29T07:24:00Z</dcterms:created>
  <dcterms:modified xsi:type="dcterms:W3CDTF">2022-08-29T07:24:00Z</dcterms:modified>
</cp:coreProperties>
</file>